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042682C4" w14:textId="77777777" w:rsidR="008B5029" w:rsidRPr="00BE5BF7" w:rsidRDefault="008B5029" w:rsidP="009534E2">
      <w:pPr>
        <w:widowControl w:val="0"/>
        <w:jc w:val="center"/>
        <w:rPr>
          <w:caps/>
          <w:spacing w:val="30"/>
          <w:sz w:val="24"/>
          <w:szCs w:val="32"/>
        </w:rPr>
      </w:pPr>
    </w:p>
    <w:p w14:paraId="1C201B41" w14:textId="6FB51C0F" w:rsidR="00785BCA" w:rsidRPr="00BE5BF7" w:rsidRDefault="009F484C" w:rsidP="00785BCA">
      <w:pPr>
        <w:jc w:val="center"/>
        <w:rPr>
          <w:caps/>
          <w:spacing w:val="30"/>
        </w:rPr>
      </w:pPr>
      <w:r w:rsidRPr="009F484C">
        <w:rPr>
          <w:caps/>
          <w:spacing w:val="30"/>
          <w:sz w:val="28"/>
          <w:szCs w:val="32"/>
        </w:rPr>
        <w:t>SÚŤAŽNÝ POSTUP</w:t>
      </w:r>
    </w:p>
    <w:p w14:paraId="16C25080" w14:textId="3077540E" w:rsidR="00785BCA" w:rsidRPr="00BE5BF7" w:rsidRDefault="009F484C" w:rsidP="00785BCA">
      <w:pPr>
        <w:jc w:val="center"/>
      </w:pPr>
      <w:r w:rsidRPr="009F484C">
        <w:t xml:space="preserve">zadávania podlimitnej zákazky </w:t>
      </w:r>
      <w:bookmarkStart w:id="0" w:name="_Hlk21518236"/>
      <w:r w:rsidRPr="009F484C">
        <w:t xml:space="preserve">podľa § 112 a </w:t>
      </w:r>
      <w:proofErr w:type="spellStart"/>
      <w:r w:rsidRPr="009F484C">
        <w:t>nasl</w:t>
      </w:r>
      <w:proofErr w:type="spellEnd"/>
      <w:r w:rsidRPr="009F484C">
        <w:t xml:space="preserve">. zákona </w:t>
      </w:r>
      <w:r w:rsidR="00785BCA" w:rsidRPr="00BE5BF7">
        <w:t xml:space="preserve"> č. 343/2015 Z. z. o verejnom obstarávaní a o zmene a doplnení niektorých zákonov v platnom znení („</w:t>
      </w:r>
      <w:bookmarkStart w:id="1" w:name="_Hlk519072519"/>
      <w:r w:rsidR="00785BCA" w:rsidRPr="00BE5BF7">
        <w:rPr>
          <w:b/>
        </w:rPr>
        <w:t>ZVO</w:t>
      </w:r>
      <w:bookmarkEnd w:id="1"/>
      <w:r w:rsidR="00785BCA" w:rsidRPr="00BE5BF7">
        <w:t>“)</w:t>
      </w:r>
      <w:r w:rsidR="00785BCA" w:rsidRPr="00BE5BF7">
        <w:rPr>
          <w:rFonts w:eastAsia="MingLiU" w:cs="MingLiU"/>
        </w:rPr>
        <w:br/>
      </w:r>
      <w:bookmarkEnd w:id="0"/>
      <w:r w:rsidR="00785BCA" w:rsidRPr="00BE5BF7">
        <w:t xml:space="preserve"> („</w:t>
      </w:r>
      <w:bookmarkStart w:id="2" w:name="_Hlk519072516"/>
      <w:r w:rsidR="00376D2C">
        <w:rPr>
          <w:b/>
        </w:rPr>
        <w:t>S</w:t>
      </w:r>
      <w:r w:rsidR="00785BCA" w:rsidRPr="00BE5BF7">
        <w:rPr>
          <w:b/>
        </w:rPr>
        <w:t>úťaž</w:t>
      </w:r>
      <w:bookmarkEnd w:id="2"/>
      <w:r w:rsidR="00785BCA" w:rsidRPr="00BE5BF7">
        <w:t>“</w:t>
      </w:r>
      <w:r w:rsidR="00A04C69" w:rsidRPr="00BE5BF7">
        <w:t xml:space="preserve"> alebo „</w:t>
      </w:r>
      <w:r w:rsidR="00A04C69" w:rsidRPr="00BE5BF7">
        <w:rPr>
          <w:b/>
        </w:rPr>
        <w:t>Verejné obstarávanie</w:t>
      </w:r>
      <w:r w:rsidR="00A04C69" w:rsidRPr="00BE5BF7">
        <w:t>“)</w:t>
      </w:r>
    </w:p>
    <w:p w14:paraId="380F6FFD" w14:textId="77777777" w:rsidR="00785BCA" w:rsidRPr="00BE5BF7" w:rsidRDefault="00785BCA" w:rsidP="00785BCA">
      <w:pPr>
        <w:jc w:val="center"/>
      </w:pPr>
    </w:p>
    <w:p w14:paraId="43481075" w14:textId="76C07B55" w:rsidR="00785BCA" w:rsidRPr="00BE5BF7" w:rsidRDefault="00785BCA" w:rsidP="00785BCA">
      <w:pPr>
        <w:jc w:val="center"/>
      </w:pPr>
      <w:r w:rsidRPr="009C6C80">
        <w:t>/</w:t>
      </w:r>
      <w:r w:rsidR="00376D2C">
        <w:t>stavebné práce</w:t>
      </w:r>
      <w:r w:rsidRPr="009C6C80">
        <w:t>/</w:t>
      </w:r>
    </w:p>
    <w:p w14:paraId="1A8F7674" w14:textId="77777777" w:rsidR="00785BCA" w:rsidRPr="00BE5BF7" w:rsidRDefault="00785BCA" w:rsidP="00785BCA">
      <w:pPr>
        <w:jc w:val="center"/>
      </w:pPr>
    </w:p>
    <w:p w14:paraId="0CC0109E" w14:textId="6255F426" w:rsidR="00785BCA" w:rsidRPr="00BE5BF7" w:rsidRDefault="00785BCA" w:rsidP="00785BCA">
      <w:pPr>
        <w:jc w:val="center"/>
      </w:pPr>
      <w:r w:rsidRPr="00BE5BF7">
        <w:t xml:space="preserve">evidenčné číslo </w:t>
      </w:r>
      <w:r w:rsidR="00376D2C">
        <w:t>S</w:t>
      </w:r>
      <w:r w:rsidRPr="00BE5BF7">
        <w:t>úťaže:</w:t>
      </w:r>
    </w:p>
    <w:p w14:paraId="47F3AB12" w14:textId="52C33414" w:rsidR="00785BCA" w:rsidRPr="00BE5BF7" w:rsidRDefault="00A17413" w:rsidP="00785BCA">
      <w:pPr>
        <w:jc w:val="center"/>
      </w:pPr>
      <w:r>
        <w:t>25/2020</w:t>
      </w:r>
    </w:p>
    <w:p w14:paraId="5C564E7F" w14:textId="760E4815" w:rsidR="00DD3FC4" w:rsidRPr="00BE5BF7" w:rsidRDefault="00DD3FC4" w:rsidP="00785BCA">
      <w:pPr>
        <w:jc w:val="center"/>
      </w:pPr>
    </w:p>
    <w:p w14:paraId="1CF047B1" w14:textId="77777777" w:rsidR="00DD3FC4" w:rsidRPr="00BE5BF7" w:rsidRDefault="00DD3FC4" w:rsidP="00785BCA">
      <w:pPr>
        <w:jc w:val="center"/>
      </w:pPr>
    </w:p>
    <w:p w14:paraId="69F6AE73" w14:textId="77777777" w:rsidR="00785BCA" w:rsidRPr="00BE5BF7" w:rsidRDefault="00785BCA" w:rsidP="00785BCA">
      <w:pPr>
        <w:jc w:val="center"/>
        <w:rPr>
          <w:caps/>
          <w:spacing w:val="30"/>
          <w:sz w:val="28"/>
        </w:rPr>
      </w:pPr>
      <w:r w:rsidRPr="00BE5BF7">
        <w:rPr>
          <w:caps/>
          <w:spacing w:val="30"/>
          <w:sz w:val="28"/>
        </w:rPr>
        <w:t>predmet zákazky</w:t>
      </w:r>
    </w:p>
    <w:p w14:paraId="10ADAE8E" w14:textId="77777777" w:rsidR="00785BCA" w:rsidRPr="00BE5BF7" w:rsidRDefault="00785BCA" w:rsidP="00785BCA"/>
    <w:p w14:paraId="780540C5" w14:textId="31F4E791" w:rsidR="0014649E" w:rsidRDefault="002B4DE2" w:rsidP="0014649E">
      <w:pPr>
        <w:jc w:val="center"/>
        <w:rPr>
          <w:b/>
          <w:bCs/>
          <w:sz w:val="24"/>
          <w:szCs w:val="24"/>
        </w:rPr>
      </w:pPr>
      <w:bookmarkStart w:id="3" w:name="_Hlk48901285"/>
      <w:bookmarkStart w:id="4" w:name="_Hlk48037930"/>
      <w:bookmarkStart w:id="5" w:name="_Toc444084932"/>
      <w:r>
        <w:rPr>
          <w:b/>
          <w:bCs/>
          <w:sz w:val="24"/>
          <w:szCs w:val="24"/>
        </w:rPr>
        <w:t>Zvýšenie energetickej efektívnosti a r</w:t>
      </w:r>
      <w:r w:rsidR="0014649E" w:rsidRPr="00524166">
        <w:rPr>
          <w:b/>
          <w:bCs/>
          <w:sz w:val="24"/>
          <w:szCs w:val="24"/>
        </w:rPr>
        <w:t xml:space="preserve">ekonštrukcia </w:t>
      </w:r>
      <w:bookmarkEnd w:id="3"/>
      <w:r w:rsidR="0014649E" w:rsidRPr="00524166">
        <w:rPr>
          <w:b/>
          <w:bCs/>
          <w:sz w:val="24"/>
          <w:szCs w:val="24"/>
        </w:rPr>
        <w:t>kultúrneho domu v obci Lozorno</w:t>
      </w:r>
    </w:p>
    <w:bookmarkEnd w:id="4"/>
    <w:p w14:paraId="6CBF8C33" w14:textId="0B727D5D" w:rsidR="0014649E" w:rsidRDefault="0014649E" w:rsidP="0014649E">
      <w:pPr>
        <w:jc w:val="center"/>
        <w:rPr>
          <w:b/>
          <w:bCs/>
          <w:sz w:val="24"/>
          <w:szCs w:val="24"/>
        </w:rPr>
      </w:pPr>
    </w:p>
    <w:p w14:paraId="423FFD93" w14:textId="77777777" w:rsidR="0014649E" w:rsidRPr="00524166" w:rsidRDefault="0014649E" w:rsidP="0014649E">
      <w:pPr>
        <w:jc w:val="center"/>
        <w:rPr>
          <w:b/>
          <w:bCs/>
          <w:sz w:val="24"/>
          <w:szCs w:val="24"/>
        </w:rPr>
      </w:pPr>
    </w:p>
    <w:p w14:paraId="7C92B9ED" w14:textId="77777777" w:rsidR="0014649E" w:rsidRPr="00BE5BF7" w:rsidRDefault="0014649E" w:rsidP="0014649E">
      <w:pPr>
        <w:jc w:val="center"/>
      </w:pPr>
    </w:p>
    <w:tbl>
      <w:tblPr>
        <w:tblStyle w:val="TableGrid"/>
        <w:tblW w:w="904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660"/>
        <w:gridCol w:w="4382"/>
      </w:tblGrid>
      <w:tr w:rsidR="0014649E" w:rsidRPr="007F32AF" w14:paraId="2A69EA5B" w14:textId="77777777" w:rsidTr="0014649E">
        <w:trPr>
          <w:trHeight w:val="900"/>
        </w:trPr>
        <w:tc>
          <w:tcPr>
            <w:tcW w:w="4660" w:type="dxa"/>
            <w:tcBorders>
              <w:top w:val="single" w:sz="4" w:space="0" w:color="auto"/>
              <w:bottom w:val="single" w:sz="4" w:space="0" w:color="auto"/>
            </w:tcBorders>
          </w:tcPr>
          <w:p w14:paraId="23F3BCC0" w14:textId="77777777" w:rsidR="0014649E" w:rsidRPr="00BE5BF7" w:rsidRDefault="0014649E" w:rsidP="0014649E">
            <w:pPr>
              <w:spacing w:before="120"/>
            </w:pPr>
            <w:r w:rsidRPr="00BE5BF7">
              <w:t>Osoba zodpovedná za vypracovanie súťažných podkladov:</w:t>
            </w:r>
          </w:p>
          <w:p w14:paraId="589CCAC5" w14:textId="77777777" w:rsidR="0014649E" w:rsidRPr="00BE5BF7" w:rsidRDefault="0014649E" w:rsidP="0014649E">
            <w:pPr>
              <w:spacing w:before="120"/>
            </w:pPr>
          </w:p>
          <w:p w14:paraId="121BCA2D" w14:textId="77777777" w:rsidR="0014649E" w:rsidRPr="00BE5BF7" w:rsidRDefault="0014649E" w:rsidP="0014649E">
            <w:pPr>
              <w:spacing w:before="120"/>
            </w:pPr>
          </w:p>
        </w:tc>
        <w:tc>
          <w:tcPr>
            <w:tcW w:w="4382" w:type="dxa"/>
            <w:tcBorders>
              <w:top w:val="single" w:sz="4" w:space="0" w:color="auto"/>
              <w:bottom w:val="single" w:sz="4" w:space="0" w:color="auto"/>
            </w:tcBorders>
          </w:tcPr>
          <w:p w14:paraId="4F27D552" w14:textId="57B39A55" w:rsidR="0014649E" w:rsidRPr="007F32AF" w:rsidRDefault="0014649E" w:rsidP="0014649E">
            <w:pPr>
              <w:spacing w:before="120"/>
              <w:jc w:val="right"/>
            </w:pPr>
            <w:r>
              <w:t xml:space="preserve">JUDr. </w:t>
            </w:r>
            <w:r w:rsidR="00BA2FAC">
              <w:t>Tomáš Uríček</w:t>
            </w:r>
          </w:p>
          <w:p w14:paraId="462F94BD" w14:textId="77777777" w:rsidR="0014649E" w:rsidRPr="007F32AF" w:rsidRDefault="0014649E" w:rsidP="0014649E">
            <w:pPr>
              <w:spacing w:before="120"/>
              <w:jc w:val="right"/>
            </w:pPr>
          </w:p>
        </w:tc>
      </w:tr>
      <w:tr w:rsidR="0014649E" w:rsidRPr="009C6C80" w14:paraId="3451ECEB" w14:textId="77777777" w:rsidTr="0014649E">
        <w:trPr>
          <w:trHeight w:val="900"/>
        </w:trPr>
        <w:tc>
          <w:tcPr>
            <w:tcW w:w="4660" w:type="dxa"/>
            <w:tcBorders>
              <w:top w:val="single" w:sz="4" w:space="0" w:color="auto"/>
            </w:tcBorders>
          </w:tcPr>
          <w:p w14:paraId="3C507AC7" w14:textId="77777777" w:rsidR="0014649E" w:rsidRPr="00BE5BF7" w:rsidRDefault="0014649E" w:rsidP="0014649E">
            <w:pPr>
              <w:spacing w:before="120"/>
              <w:rPr>
                <w:szCs w:val="20"/>
              </w:rPr>
            </w:pPr>
            <w:r w:rsidRPr="00BE5BF7">
              <w:t>Súťažné podklady schválil</w:t>
            </w:r>
            <w:r w:rsidRPr="00BE5BF7">
              <w:rPr>
                <w:szCs w:val="20"/>
              </w:rPr>
              <w:t xml:space="preserve">: </w:t>
            </w:r>
          </w:p>
          <w:p w14:paraId="7682F656" w14:textId="77777777" w:rsidR="0014649E" w:rsidRPr="00BE5BF7" w:rsidRDefault="0014649E" w:rsidP="0014649E">
            <w:pPr>
              <w:spacing w:before="120"/>
            </w:pPr>
            <w:r w:rsidRPr="00BE5BF7">
              <w:rPr>
                <w:szCs w:val="20"/>
              </w:rPr>
              <w:t xml:space="preserve">        </w:t>
            </w:r>
          </w:p>
        </w:tc>
        <w:tc>
          <w:tcPr>
            <w:tcW w:w="4382" w:type="dxa"/>
            <w:tcBorders>
              <w:top w:val="single" w:sz="4" w:space="0" w:color="auto"/>
            </w:tcBorders>
            <w:shd w:val="clear" w:color="auto" w:fill="auto"/>
          </w:tcPr>
          <w:p w14:paraId="19313D7A" w14:textId="77777777" w:rsidR="0014649E" w:rsidRPr="009C6C80" w:rsidRDefault="0014649E" w:rsidP="0014649E">
            <w:pPr>
              <w:spacing w:before="120"/>
              <w:jc w:val="right"/>
            </w:pPr>
            <w:r>
              <w:t>Mgr. Ľuboš Tvrdoň, starosta</w:t>
            </w:r>
          </w:p>
          <w:p w14:paraId="11102B18" w14:textId="77777777" w:rsidR="0014649E" w:rsidRPr="009C6C80" w:rsidRDefault="0014649E" w:rsidP="0014649E">
            <w:pPr>
              <w:spacing w:before="120"/>
              <w:jc w:val="right"/>
            </w:pPr>
          </w:p>
        </w:tc>
      </w:tr>
    </w:tbl>
    <w:p w14:paraId="45FACBDD" w14:textId="77777777" w:rsidR="0014649E" w:rsidRPr="00BE5BF7" w:rsidRDefault="0014649E" w:rsidP="0014649E">
      <w:pPr>
        <w:jc w:val="center"/>
      </w:pPr>
    </w:p>
    <w:p w14:paraId="416BA49E" w14:textId="77777777" w:rsidR="0014649E" w:rsidRPr="00BE5BF7" w:rsidRDefault="0014649E" w:rsidP="0014649E">
      <w:pPr>
        <w:tabs>
          <w:tab w:val="left" w:pos="6425"/>
        </w:tabs>
      </w:pPr>
    </w:p>
    <w:p w14:paraId="5997183D" w14:textId="367E6A4D" w:rsidR="0014649E" w:rsidRPr="00BE5BF7" w:rsidRDefault="0014649E" w:rsidP="0014649E">
      <w:pPr>
        <w:jc w:val="center"/>
        <w:sectPr w:rsidR="0014649E"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BE5BF7">
        <w:t>V</w:t>
      </w:r>
      <w:r w:rsidRPr="00BE5BF7">
        <w:rPr>
          <w:rFonts w:cs="Calibri"/>
        </w:rPr>
        <w:t> </w:t>
      </w:r>
      <w:r>
        <w:t>Lozorne</w:t>
      </w:r>
      <w:r w:rsidRPr="00BE5BF7">
        <w:t xml:space="preserve">, dňa </w:t>
      </w:r>
      <w:r w:rsidR="0055246C">
        <w:t>04.01.2021</w:t>
      </w:r>
    </w:p>
    <w:p w14:paraId="1670C611" w14:textId="03943C2C" w:rsidR="00D91E6D" w:rsidRPr="00BE5BF7" w:rsidRDefault="00D91E6D">
      <w:pPr>
        <w:pStyle w:val="TOC1"/>
        <w:rPr>
          <w:noProof w:val="0"/>
          <w:u w:val="single"/>
        </w:rPr>
      </w:pPr>
      <w:r w:rsidRPr="00BE5BF7">
        <w:rPr>
          <w:noProof w:val="0"/>
          <w:u w:val="single"/>
        </w:rPr>
        <w:lastRenderedPageBreak/>
        <w:t>Obsah súťažných podkladov</w:t>
      </w:r>
    </w:p>
    <w:p w14:paraId="68D5246C" w14:textId="77777777" w:rsidR="00D91E6D" w:rsidRPr="00BE5BF7" w:rsidRDefault="00D91E6D" w:rsidP="00D91E6D"/>
    <w:p w14:paraId="507A6254" w14:textId="2E6973A2" w:rsidR="00530D69" w:rsidRDefault="00485661">
      <w:pPr>
        <w:pStyle w:val="TOC1"/>
        <w:rPr>
          <w:rFonts w:asciiTheme="minorHAnsi" w:eastAsiaTheme="minorEastAsia" w:hAnsiTheme="minorHAnsi" w:cstheme="minorBidi"/>
          <w:b w:val="0"/>
          <w:bCs w:val="0"/>
          <w:caps w:val="0"/>
          <w:sz w:val="22"/>
          <w:szCs w:val="22"/>
          <w:lang w:eastAsia="sk-SK"/>
        </w:rPr>
      </w:pPr>
      <w:r w:rsidRPr="00BE5BF7">
        <w:rPr>
          <w:noProof w:val="0"/>
        </w:rPr>
        <w:fldChar w:fldCharType="begin"/>
      </w:r>
      <w:r w:rsidRPr="00BE5BF7">
        <w:rPr>
          <w:noProof w:val="0"/>
        </w:rPr>
        <w:instrText xml:space="preserve"> TOC \o "1-3" \h \z \u </w:instrText>
      </w:r>
      <w:r w:rsidRPr="00BE5BF7">
        <w:rPr>
          <w:noProof w:val="0"/>
        </w:rPr>
        <w:fldChar w:fldCharType="separate"/>
      </w:r>
      <w:hyperlink w:anchor="_Toc48904754" w:history="1">
        <w:r w:rsidR="00530D69" w:rsidRPr="003D1025">
          <w:rPr>
            <w:rStyle w:val="Hyperlink"/>
          </w:rPr>
          <w:t>ČASŤ A</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Pokyny pre uchádzačov</w:t>
        </w:r>
        <w:r w:rsidR="00530D69">
          <w:rPr>
            <w:webHidden/>
          </w:rPr>
          <w:tab/>
        </w:r>
        <w:r w:rsidR="00530D69">
          <w:rPr>
            <w:webHidden/>
          </w:rPr>
          <w:fldChar w:fldCharType="begin"/>
        </w:r>
        <w:r w:rsidR="00530D69">
          <w:rPr>
            <w:webHidden/>
          </w:rPr>
          <w:instrText xml:space="preserve"> PAGEREF _Toc48904754 \h </w:instrText>
        </w:r>
        <w:r w:rsidR="00530D69">
          <w:rPr>
            <w:webHidden/>
          </w:rPr>
        </w:r>
        <w:r w:rsidR="00530D69">
          <w:rPr>
            <w:webHidden/>
          </w:rPr>
          <w:fldChar w:fldCharType="separate"/>
        </w:r>
        <w:r w:rsidR="00530D69">
          <w:rPr>
            <w:webHidden/>
          </w:rPr>
          <w:t>4</w:t>
        </w:r>
        <w:r w:rsidR="00530D69">
          <w:rPr>
            <w:webHidden/>
          </w:rPr>
          <w:fldChar w:fldCharType="end"/>
        </w:r>
      </w:hyperlink>
    </w:p>
    <w:p w14:paraId="021B1D77" w14:textId="1584B8AE" w:rsidR="00530D69" w:rsidRDefault="000800D2">
      <w:pPr>
        <w:pStyle w:val="TOC2"/>
        <w:rPr>
          <w:rFonts w:asciiTheme="minorHAnsi" w:eastAsiaTheme="minorEastAsia" w:hAnsiTheme="minorHAnsi" w:cstheme="minorBidi"/>
          <w:b w:val="0"/>
          <w:smallCaps w:val="0"/>
          <w:sz w:val="22"/>
          <w:szCs w:val="22"/>
          <w:lang w:eastAsia="sk-SK"/>
        </w:rPr>
      </w:pPr>
      <w:hyperlink w:anchor="_Toc48904755" w:history="1">
        <w:r w:rsidR="00530D69" w:rsidRPr="003D1025">
          <w:rPr>
            <w:rStyle w:val="Hyperlink"/>
          </w:rPr>
          <w:t>ODDIEL 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Všeobecné informácie</w:t>
        </w:r>
        <w:r w:rsidR="00530D69">
          <w:rPr>
            <w:webHidden/>
          </w:rPr>
          <w:tab/>
        </w:r>
        <w:r w:rsidR="00530D69">
          <w:rPr>
            <w:webHidden/>
          </w:rPr>
          <w:fldChar w:fldCharType="begin"/>
        </w:r>
        <w:r w:rsidR="00530D69">
          <w:rPr>
            <w:webHidden/>
          </w:rPr>
          <w:instrText xml:space="preserve"> PAGEREF _Toc48904755 \h </w:instrText>
        </w:r>
        <w:r w:rsidR="00530D69">
          <w:rPr>
            <w:webHidden/>
          </w:rPr>
        </w:r>
        <w:r w:rsidR="00530D69">
          <w:rPr>
            <w:webHidden/>
          </w:rPr>
          <w:fldChar w:fldCharType="separate"/>
        </w:r>
        <w:r w:rsidR="00530D69">
          <w:rPr>
            <w:webHidden/>
          </w:rPr>
          <w:t>4</w:t>
        </w:r>
        <w:r w:rsidR="00530D69">
          <w:rPr>
            <w:webHidden/>
          </w:rPr>
          <w:fldChar w:fldCharType="end"/>
        </w:r>
      </w:hyperlink>
    </w:p>
    <w:p w14:paraId="654615C0" w14:textId="174D631B" w:rsidR="00530D69" w:rsidRDefault="000800D2">
      <w:pPr>
        <w:pStyle w:val="TOC3"/>
        <w:rPr>
          <w:rFonts w:eastAsiaTheme="minorEastAsia"/>
          <w:i w:val="0"/>
          <w:iCs w:val="0"/>
          <w:noProof/>
          <w:sz w:val="22"/>
          <w:szCs w:val="22"/>
          <w:lang w:eastAsia="sk-SK"/>
        </w:rPr>
      </w:pPr>
      <w:hyperlink w:anchor="_Toc48904756"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Identifikácia verejného obstarávateľa podľa § 7 ZVO</w:t>
        </w:r>
        <w:r w:rsidR="00530D69">
          <w:rPr>
            <w:noProof/>
            <w:webHidden/>
          </w:rPr>
          <w:tab/>
        </w:r>
        <w:r w:rsidR="00530D69">
          <w:rPr>
            <w:noProof/>
            <w:webHidden/>
          </w:rPr>
          <w:fldChar w:fldCharType="begin"/>
        </w:r>
        <w:r w:rsidR="00530D69">
          <w:rPr>
            <w:noProof/>
            <w:webHidden/>
          </w:rPr>
          <w:instrText xml:space="preserve"> PAGEREF _Toc48904756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4CBD5772" w14:textId="36C48F80" w:rsidR="00530D69" w:rsidRDefault="000800D2">
      <w:pPr>
        <w:pStyle w:val="TOC3"/>
        <w:rPr>
          <w:rFonts w:eastAsiaTheme="minorEastAsia"/>
          <w:i w:val="0"/>
          <w:iCs w:val="0"/>
          <w:noProof/>
          <w:sz w:val="22"/>
          <w:szCs w:val="22"/>
          <w:lang w:eastAsia="sk-SK"/>
        </w:rPr>
      </w:pPr>
      <w:hyperlink w:anchor="_Toc48904757"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Predmet zákazky</w:t>
        </w:r>
        <w:r w:rsidR="00530D69">
          <w:rPr>
            <w:noProof/>
            <w:webHidden/>
          </w:rPr>
          <w:tab/>
        </w:r>
        <w:r w:rsidR="00530D69">
          <w:rPr>
            <w:noProof/>
            <w:webHidden/>
          </w:rPr>
          <w:fldChar w:fldCharType="begin"/>
        </w:r>
        <w:r w:rsidR="00530D69">
          <w:rPr>
            <w:noProof/>
            <w:webHidden/>
          </w:rPr>
          <w:instrText xml:space="preserve"> PAGEREF _Toc48904757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16D08217" w14:textId="36700399" w:rsidR="00530D69" w:rsidRDefault="000800D2">
      <w:pPr>
        <w:pStyle w:val="TOC3"/>
        <w:rPr>
          <w:rFonts w:eastAsiaTheme="minorEastAsia"/>
          <w:i w:val="0"/>
          <w:iCs w:val="0"/>
          <w:noProof/>
          <w:sz w:val="22"/>
          <w:szCs w:val="22"/>
          <w:lang w:eastAsia="sk-SK"/>
        </w:rPr>
      </w:pPr>
      <w:hyperlink w:anchor="_Toc48904758" w:history="1">
        <w:r w:rsidR="00530D69" w:rsidRPr="003D1025">
          <w:rPr>
            <w:rStyle w:val="Hyperlink"/>
            <w:rFonts w:cs="Times New Roman"/>
            <w:noProof/>
          </w:rPr>
          <w:t>3</w:t>
        </w:r>
        <w:r w:rsidR="00530D69">
          <w:rPr>
            <w:rFonts w:eastAsiaTheme="minorEastAsia"/>
            <w:i w:val="0"/>
            <w:iCs w:val="0"/>
            <w:noProof/>
            <w:sz w:val="22"/>
            <w:szCs w:val="22"/>
            <w:lang w:eastAsia="sk-SK"/>
          </w:rPr>
          <w:tab/>
        </w:r>
        <w:r w:rsidR="00530D69" w:rsidRPr="003D1025">
          <w:rPr>
            <w:rStyle w:val="Hyperlink"/>
            <w:noProof/>
          </w:rPr>
          <w:t>Komplexnosť dodávky a jej nedeliteľnosť</w:t>
        </w:r>
        <w:r w:rsidR="00530D69">
          <w:rPr>
            <w:noProof/>
            <w:webHidden/>
          </w:rPr>
          <w:tab/>
        </w:r>
        <w:r w:rsidR="00530D69">
          <w:rPr>
            <w:noProof/>
            <w:webHidden/>
          </w:rPr>
          <w:fldChar w:fldCharType="begin"/>
        </w:r>
        <w:r w:rsidR="00530D69">
          <w:rPr>
            <w:noProof/>
            <w:webHidden/>
          </w:rPr>
          <w:instrText xml:space="preserve"> PAGEREF _Toc48904758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581B5F61" w14:textId="328F1DB3" w:rsidR="00530D69" w:rsidRDefault="000800D2">
      <w:pPr>
        <w:pStyle w:val="TOC3"/>
        <w:rPr>
          <w:rFonts w:eastAsiaTheme="minorEastAsia"/>
          <w:i w:val="0"/>
          <w:iCs w:val="0"/>
          <w:noProof/>
          <w:sz w:val="22"/>
          <w:szCs w:val="22"/>
          <w:lang w:eastAsia="sk-SK"/>
        </w:rPr>
      </w:pPr>
      <w:hyperlink w:anchor="_Toc48904759" w:history="1">
        <w:r w:rsidR="00530D69" w:rsidRPr="003D1025">
          <w:rPr>
            <w:rStyle w:val="Hyperlink"/>
            <w:rFonts w:cs="Times New Roman"/>
            <w:noProof/>
          </w:rPr>
          <w:t>4</w:t>
        </w:r>
        <w:r w:rsidR="00530D69">
          <w:rPr>
            <w:rFonts w:eastAsiaTheme="minorEastAsia"/>
            <w:i w:val="0"/>
            <w:iCs w:val="0"/>
            <w:noProof/>
            <w:sz w:val="22"/>
            <w:szCs w:val="22"/>
            <w:lang w:eastAsia="sk-SK"/>
          </w:rPr>
          <w:tab/>
        </w:r>
        <w:r w:rsidR="00530D69" w:rsidRPr="003D1025">
          <w:rPr>
            <w:rStyle w:val="Hyperlink"/>
            <w:noProof/>
          </w:rPr>
          <w:t>Zdroj finančných prostriedkov</w:t>
        </w:r>
        <w:r w:rsidR="00530D69">
          <w:rPr>
            <w:noProof/>
            <w:webHidden/>
          </w:rPr>
          <w:tab/>
        </w:r>
        <w:r w:rsidR="00530D69">
          <w:rPr>
            <w:noProof/>
            <w:webHidden/>
          </w:rPr>
          <w:fldChar w:fldCharType="begin"/>
        </w:r>
        <w:r w:rsidR="00530D69">
          <w:rPr>
            <w:noProof/>
            <w:webHidden/>
          </w:rPr>
          <w:instrText xml:space="preserve"> PAGEREF _Toc48904759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2D2700D4" w14:textId="59E3CBCB" w:rsidR="00530D69" w:rsidRDefault="000800D2">
      <w:pPr>
        <w:pStyle w:val="TOC3"/>
        <w:rPr>
          <w:rFonts w:eastAsiaTheme="minorEastAsia"/>
          <w:i w:val="0"/>
          <w:iCs w:val="0"/>
          <w:noProof/>
          <w:sz w:val="22"/>
          <w:szCs w:val="22"/>
          <w:lang w:eastAsia="sk-SK"/>
        </w:rPr>
      </w:pPr>
      <w:hyperlink w:anchor="_Toc48904760" w:history="1">
        <w:r w:rsidR="00530D69" w:rsidRPr="003D1025">
          <w:rPr>
            <w:rStyle w:val="Hyperlink"/>
            <w:rFonts w:cs="Times New Roman"/>
            <w:noProof/>
          </w:rPr>
          <w:t>5</w:t>
        </w:r>
        <w:r w:rsidR="00530D69">
          <w:rPr>
            <w:rFonts w:eastAsiaTheme="minorEastAsia"/>
            <w:i w:val="0"/>
            <w:iCs w:val="0"/>
            <w:noProof/>
            <w:sz w:val="22"/>
            <w:szCs w:val="22"/>
            <w:lang w:eastAsia="sk-SK"/>
          </w:rPr>
          <w:tab/>
        </w:r>
        <w:r w:rsidR="00530D69" w:rsidRPr="003D1025">
          <w:rPr>
            <w:rStyle w:val="Hyperlink"/>
            <w:noProof/>
          </w:rPr>
          <w:t>Zmluva</w:t>
        </w:r>
        <w:r w:rsidR="00530D69">
          <w:rPr>
            <w:noProof/>
            <w:webHidden/>
          </w:rPr>
          <w:tab/>
        </w:r>
        <w:r w:rsidR="00530D69">
          <w:rPr>
            <w:noProof/>
            <w:webHidden/>
          </w:rPr>
          <w:fldChar w:fldCharType="begin"/>
        </w:r>
        <w:r w:rsidR="00530D69">
          <w:rPr>
            <w:noProof/>
            <w:webHidden/>
          </w:rPr>
          <w:instrText xml:space="preserve"> PAGEREF _Toc48904760 \h </w:instrText>
        </w:r>
        <w:r w:rsidR="00530D69">
          <w:rPr>
            <w:noProof/>
            <w:webHidden/>
          </w:rPr>
        </w:r>
        <w:r w:rsidR="00530D69">
          <w:rPr>
            <w:noProof/>
            <w:webHidden/>
          </w:rPr>
          <w:fldChar w:fldCharType="separate"/>
        </w:r>
        <w:r w:rsidR="00530D69">
          <w:rPr>
            <w:noProof/>
            <w:webHidden/>
          </w:rPr>
          <w:t>5</w:t>
        </w:r>
        <w:r w:rsidR="00530D69">
          <w:rPr>
            <w:noProof/>
            <w:webHidden/>
          </w:rPr>
          <w:fldChar w:fldCharType="end"/>
        </w:r>
      </w:hyperlink>
    </w:p>
    <w:p w14:paraId="4C5790C5" w14:textId="2B009D90" w:rsidR="00530D69" w:rsidRDefault="000800D2">
      <w:pPr>
        <w:pStyle w:val="TOC3"/>
        <w:rPr>
          <w:rFonts w:eastAsiaTheme="minorEastAsia"/>
          <w:i w:val="0"/>
          <w:iCs w:val="0"/>
          <w:noProof/>
          <w:sz w:val="22"/>
          <w:szCs w:val="22"/>
          <w:lang w:eastAsia="sk-SK"/>
        </w:rPr>
      </w:pPr>
      <w:hyperlink w:anchor="_Toc48904761" w:history="1">
        <w:r w:rsidR="00530D69" w:rsidRPr="003D1025">
          <w:rPr>
            <w:rStyle w:val="Hyperlink"/>
            <w:rFonts w:cs="Times New Roman"/>
            <w:noProof/>
          </w:rPr>
          <w:t>6</w:t>
        </w:r>
        <w:r w:rsidR="00530D69">
          <w:rPr>
            <w:rFonts w:eastAsiaTheme="minorEastAsia"/>
            <w:i w:val="0"/>
            <w:iCs w:val="0"/>
            <w:noProof/>
            <w:sz w:val="22"/>
            <w:szCs w:val="22"/>
            <w:lang w:eastAsia="sk-SK"/>
          </w:rPr>
          <w:tab/>
        </w:r>
        <w:r w:rsidR="00530D69" w:rsidRPr="003D1025">
          <w:rPr>
            <w:rStyle w:val="Hyperlink"/>
            <w:noProof/>
          </w:rPr>
          <w:t>Miesto a termín realizácie predmetu zákazky</w:t>
        </w:r>
        <w:r w:rsidR="00530D69">
          <w:rPr>
            <w:noProof/>
            <w:webHidden/>
          </w:rPr>
          <w:tab/>
        </w:r>
        <w:r w:rsidR="00530D69">
          <w:rPr>
            <w:noProof/>
            <w:webHidden/>
          </w:rPr>
          <w:fldChar w:fldCharType="begin"/>
        </w:r>
        <w:r w:rsidR="00530D69">
          <w:rPr>
            <w:noProof/>
            <w:webHidden/>
          </w:rPr>
          <w:instrText xml:space="preserve"> PAGEREF _Toc48904761 \h </w:instrText>
        </w:r>
        <w:r w:rsidR="00530D69">
          <w:rPr>
            <w:noProof/>
            <w:webHidden/>
          </w:rPr>
        </w:r>
        <w:r w:rsidR="00530D69">
          <w:rPr>
            <w:noProof/>
            <w:webHidden/>
          </w:rPr>
          <w:fldChar w:fldCharType="separate"/>
        </w:r>
        <w:r w:rsidR="00530D69">
          <w:rPr>
            <w:noProof/>
            <w:webHidden/>
          </w:rPr>
          <w:t>5</w:t>
        </w:r>
        <w:r w:rsidR="00530D69">
          <w:rPr>
            <w:noProof/>
            <w:webHidden/>
          </w:rPr>
          <w:fldChar w:fldCharType="end"/>
        </w:r>
      </w:hyperlink>
    </w:p>
    <w:p w14:paraId="5659A18B" w14:textId="45DECEE8" w:rsidR="00530D69" w:rsidRDefault="000800D2">
      <w:pPr>
        <w:pStyle w:val="TOC3"/>
        <w:rPr>
          <w:rFonts w:eastAsiaTheme="minorEastAsia"/>
          <w:i w:val="0"/>
          <w:iCs w:val="0"/>
          <w:noProof/>
          <w:sz w:val="22"/>
          <w:szCs w:val="22"/>
          <w:lang w:eastAsia="sk-SK"/>
        </w:rPr>
      </w:pPr>
      <w:hyperlink w:anchor="_Toc48904762" w:history="1">
        <w:r w:rsidR="00530D69" w:rsidRPr="003D1025">
          <w:rPr>
            <w:rStyle w:val="Hyperlink"/>
            <w:rFonts w:cs="Times New Roman"/>
            <w:noProof/>
          </w:rPr>
          <w:t>7</w:t>
        </w:r>
        <w:r w:rsidR="00530D69">
          <w:rPr>
            <w:rFonts w:eastAsiaTheme="minorEastAsia"/>
            <w:i w:val="0"/>
            <w:iCs w:val="0"/>
            <w:noProof/>
            <w:sz w:val="22"/>
            <w:szCs w:val="22"/>
            <w:lang w:eastAsia="sk-SK"/>
          </w:rPr>
          <w:tab/>
        </w:r>
        <w:r w:rsidR="00530D69" w:rsidRPr="003D1025">
          <w:rPr>
            <w:rStyle w:val="Hyperlink"/>
            <w:noProof/>
          </w:rPr>
          <w:t>Oprávnení uchádzači</w:t>
        </w:r>
        <w:r w:rsidR="00530D69">
          <w:rPr>
            <w:noProof/>
            <w:webHidden/>
          </w:rPr>
          <w:tab/>
        </w:r>
        <w:r w:rsidR="00530D69">
          <w:rPr>
            <w:noProof/>
            <w:webHidden/>
          </w:rPr>
          <w:fldChar w:fldCharType="begin"/>
        </w:r>
        <w:r w:rsidR="00530D69">
          <w:rPr>
            <w:noProof/>
            <w:webHidden/>
          </w:rPr>
          <w:instrText xml:space="preserve"> PAGEREF _Toc48904762 \h </w:instrText>
        </w:r>
        <w:r w:rsidR="00530D69">
          <w:rPr>
            <w:noProof/>
            <w:webHidden/>
          </w:rPr>
        </w:r>
        <w:r w:rsidR="00530D69">
          <w:rPr>
            <w:noProof/>
            <w:webHidden/>
          </w:rPr>
          <w:fldChar w:fldCharType="separate"/>
        </w:r>
        <w:r w:rsidR="00530D69">
          <w:rPr>
            <w:noProof/>
            <w:webHidden/>
          </w:rPr>
          <w:t>5</w:t>
        </w:r>
        <w:r w:rsidR="00530D69">
          <w:rPr>
            <w:noProof/>
            <w:webHidden/>
          </w:rPr>
          <w:fldChar w:fldCharType="end"/>
        </w:r>
      </w:hyperlink>
    </w:p>
    <w:p w14:paraId="47973261" w14:textId="616B5431" w:rsidR="00530D69" w:rsidRDefault="000800D2">
      <w:pPr>
        <w:pStyle w:val="TOC3"/>
        <w:rPr>
          <w:rFonts w:eastAsiaTheme="minorEastAsia"/>
          <w:i w:val="0"/>
          <w:iCs w:val="0"/>
          <w:noProof/>
          <w:sz w:val="22"/>
          <w:szCs w:val="22"/>
          <w:lang w:eastAsia="sk-SK"/>
        </w:rPr>
      </w:pPr>
      <w:hyperlink w:anchor="_Toc48904763" w:history="1">
        <w:r w:rsidR="00530D69" w:rsidRPr="003D1025">
          <w:rPr>
            <w:rStyle w:val="Hyperlink"/>
            <w:rFonts w:cs="Times New Roman"/>
            <w:noProof/>
          </w:rPr>
          <w:t>8</w:t>
        </w:r>
        <w:r w:rsidR="00530D69">
          <w:rPr>
            <w:rFonts w:eastAsiaTheme="minorEastAsia"/>
            <w:i w:val="0"/>
            <w:iCs w:val="0"/>
            <w:noProof/>
            <w:sz w:val="22"/>
            <w:szCs w:val="22"/>
            <w:lang w:eastAsia="sk-SK"/>
          </w:rPr>
          <w:tab/>
        </w:r>
        <w:r w:rsidR="00530D69" w:rsidRPr="003D1025">
          <w:rPr>
            <w:rStyle w:val="Hyperlink"/>
            <w:noProof/>
          </w:rPr>
          <w:t>Predloženie a obsah ponúk</w:t>
        </w:r>
        <w:r w:rsidR="00530D69">
          <w:rPr>
            <w:noProof/>
            <w:webHidden/>
          </w:rPr>
          <w:tab/>
        </w:r>
        <w:r w:rsidR="00530D69">
          <w:rPr>
            <w:noProof/>
            <w:webHidden/>
          </w:rPr>
          <w:fldChar w:fldCharType="begin"/>
        </w:r>
        <w:r w:rsidR="00530D69">
          <w:rPr>
            <w:noProof/>
            <w:webHidden/>
          </w:rPr>
          <w:instrText xml:space="preserve"> PAGEREF _Toc48904763 \h </w:instrText>
        </w:r>
        <w:r w:rsidR="00530D69">
          <w:rPr>
            <w:noProof/>
            <w:webHidden/>
          </w:rPr>
        </w:r>
        <w:r w:rsidR="00530D69">
          <w:rPr>
            <w:noProof/>
            <w:webHidden/>
          </w:rPr>
          <w:fldChar w:fldCharType="separate"/>
        </w:r>
        <w:r w:rsidR="00530D69">
          <w:rPr>
            <w:noProof/>
            <w:webHidden/>
          </w:rPr>
          <w:t>6</w:t>
        </w:r>
        <w:r w:rsidR="00530D69">
          <w:rPr>
            <w:noProof/>
            <w:webHidden/>
          </w:rPr>
          <w:fldChar w:fldCharType="end"/>
        </w:r>
      </w:hyperlink>
    </w:p>
    <w:p w14:paraId="0E7487C3" w14:textId="2595A3B0" w:rsidR="00530D69" w:rsidRDefault="000800D2">
      <w:pPr>
        <w:pStyle w:val="TOC3"/>
        <w:rPr>
          <w:rFonts w:eastAsiaTheme="minorEastAsia"/>
          <w:i w:val="0"/>
          <w:iCs w:val="0"/>
          <w:noProof/>
          <w:sz w:val="22"/>
          <w:szCs w:val="22"/>
          <w:lang w:eastAsia="sk-SK"/>
        </w:rPr>
      </w:pPr>
      <w:hyperlink w:anchor="_Toc48904764" w:history="1">
        <w:r w:rsidR="00530D69" w:rsidRPr="003D1025">
          <w:rPr>
            <w:rStyle w:val="Hyperlink"/>
            <w:rFonts w:cs="Times New Roman"/>
            <w:noProof/>
          </w:rPr>
          <w:t>9</w:t>
        </w:r>
        <w:r w:rsidR="00530D69">
          <w:rPr>
            <w:rFonts w:eastAsiaTheme="minorEastAsia"/>
            <w:i w:val="0"/>
            <w:iCs w:val="0"/>
            <w:noProof/>
            <w:sz w:val="22"/>
            <w:szCs w:val="22"/>
            <w:lang w:eastAsia="sk-SK"/>
          </w:rPr>
          <w:tab/>
        </w:r>
        <w:r w:rsidR="00530D69" w:rsidRPr="003D1025">
          <w:rPr>
            <w:rStyle w:val="Hyperlink"/>
            <w:noProof/>
          </w:rPr>
          <w:t>Variantné riešenie</w:t>
        </w:r>
        <w:r w:rsidR="00530D69">
          <w:rPr>
            <w:noProof/>
            <w:webHidden/>
          </w:rPr>
          <w:tab/>
        </w:r>
        <w:r w:rsidR="00530D69">
          <w:rPr>
            <w:noProof/>
            <w:webHidden/>
          </w:rPr>
          <w:fldChar w:fldCharType="begin"/>
        </w:r>
        <w:r w:rsidR="00530D69">
          <w:rPr>
            <w:noProof/>
            <w:webHidden/>
          </w:rPr>
          <w:instrText xml:space="preserve"> PAGEREF _Toc48904764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2788F31F" w14:textId="7C2DE689" w:rsidR="00530D69" w:rsidRDefault="000800D2">
      <w:pPr>
        <w:pStyle w:val="TOC3"/>
        <w:tabs>
          <w:tab w:val="left" w:pos="709"/>
        </w:tabs>
        <w:rPr>
          <w:rFonts w:eastAsiaTheme="minorEastAsia"/>
          <w:i w:val="0"/>
          <w:iCs w:val="0"/>
          <w:noProof/>
          <w:sz w:val="22"/>
          <w:szCs w:val="22"/>
          <w:lang w:eastAsia="sk-SK"/>
        </w:rPr>
      </w:pPr>
      <w:hyperlink w:anchor="_Toc48904765" w:history="1">
        <w:r w:rsidR="00530D69" w:rsidRPr="003D1025">
          <w:rPr>
            <w:rStyle w:val="Hyperlink"/>
            <w:rFonts w:cs="Times New Roman"/>
            <w:noProof/>
          </w:rPr>
          <w:t>10</w:t>
        </w:r>
        <w:r w:rsidR="00530D69">
          <w:rPr>
            <w:rFonts w:eastAsiaTheme="minorEastAsia"/>
            <w:i w:val="0"/>
            <w:iCs w:val="0"/>
            <w:noProof/>
            <w:sz w:val="22"/>
            <w:szCs w:val="22"/>
            <w:lang w:eastAsia="sk-SK"/>
          </w:rPr>
          <w:tab/>
        </w:r>
        <w:r w:rsidR="00530D69" w:rsidRPr="003D1025">
          <w:rPr>
            <w:rStyle w:val="Hyperlink"/>
            <w:noProof/>
          </w:rPr>
          <w:t>Platnosť ponúk</w:t>
        </w:r>
        <w:r w:rsidR="00530D69">
          <w:rPr>
            <w:noProof/>
            <w:webHidden/>
          </w:rPr>
          <w:tab/>
        </w:r>
        <w:r w:rsidR="00530D69">
          <w:rPr>
            <w:noProof/>
            <w:webHidden/>
          </w:rPr>
          <w:fldChar w:fldCharType="begin"/>
        </w:r>
        <w:r w:rsidR="00530D69">
          <w:rPr>
            <w:noProof/>
            <w:webHidden/>
          </w:rPr>
          <w:instrText xml:space="preserve"> PAGEREF _Toc48904765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4BE3B757" w14:textId="731287B4" w:rsidR="00530D69" w:rsidRDefault="000800D2">
      <w:pPr>
        <w:pStyle w:val="TOC3"/>
        <w:tabs>
          <w:tab w:val="left" w:pos="709"/>
        </w:tabs>
        <w:rPr>
          <w:rFonts w:eastAsiaTheme="minorEastAsia"/>
          <w:i w:val="0"/>
          <w:iCs w:val="0"/>
          <w:noProof/>
          <w:sz w:val="22"/>
          <w:szCs w:val="22"/>
          <w:lang w:eastAsia="sk-SK"/>
        </w:rPr>
      </w:pPr>
      <w:hyperlink w:anchor="_Toc48904766" w:history="1">
        <w:r w:rsidR="00530D69" w:rsidRPr="003D1025">
          <w:rPr>
            <w:rStyle w:val="Hyperlink"/>
            <w:rFonts w:cs="Times New Roman"/>
            <w:noProof/>
          </w:rPr>
          <w:t>11</w:t>
        </w:r>
        <w:r w:rsidR="00530D69">
          <w:rPr>
            <w:rFonts w:eastAsiaTheme="minorEastAsia"/>
            <w:i w:val="0"/>
            <w:iCs w:val="0"/>
            <w:noProof/>
            <w:sz w:val="22"/>
            <w:szCs w:val="22"/>
            <w:lang w:eastAsia="sk-SK"/>
          </w:rPr>
          <w:tab/>
        </w:r>
        <w:r w:rsidR="00530D69" w:rsidRPr="003D1025">
          <w:rPr>
            <w:rStyle w:val="Hyperlink"/>
            <w:noProof/>
          </w:rPr>
          <w:t>Náklady na ponuky</w:t>
        </w:r>
        <w:r w:rsidR="00530D69">
          <w:rPr>
            <w:noProof/>
            <w:webHidden/>
          </w:rPr>
          <w:tab/>
        </w:r>
        <w:r w:rsidR="00530D69">
          <w:rPr>
            <w:noProof/>
            <w:webHidden/>
          </w:rPr>
          <w:fldChar w:fldCharType="begin"/>
        </w:r>
        <w:r w:rsidR="00530D69">
          <w:rPr>
            <w:noProof/>
            <w:webHidden/>
          </w:rPr>
          <w:instrText xml:space="preserve"> PAGEREF _Toc48904766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79FD5E97" w14:textId="0235BA9C" w:rsidR="00530D69" w:rsidRDefault="000800D2">
      <w:pPr>
        <w:pStyle w:val="TOC2"/>
        <w:rPr>
          <w:rFonts w:asciiTheme="minorHAnsi" w:eastAsiaTheme="minorEastAsia" w:hAnsiTheme="minorHAnsi" w:cstheme="minorBidi"/>
          <w:b w:val="0"/>
          <w:smallCaps w:val="0"/>
          <w:sz w:val="22"/>
          <w:szCs w:val="22"/>
          <w:lang w:eastAsia="sk-SK"/>
        </w:rPr>
      </w:pPr>
      <w:hyperlink w:anchor="_Toc48904767" w:history="1">
        <w:r w:rsidR="00530D69" w:rsidRPr="003D1025">
          <w:rPr>
            <w:rStyle w:val="Hyperlink"/>
          </w:rPr>
          <w:t>ODDIEL II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Dorozumievanie medzi Verejným obstarávateľom a</w:t>
        </w:r>
        <w:r w:rsidR="00530D69" w:rsidRPr="003D1025">
          <w:rPr>
            <w:rStyle w:val="Hyperlink"/>
            <w:rFonts w:cs="Calibri"/>
          </w:rPr>
          <w:t> </w:t>
        </w:r>
        <w:r w:rsidR="00530D69" w:rsidRPr="003D1025">
          <w:rPr>
            <w:rStyle w:val="Hyperlink"/>
          </w:rPr>
          <w:t>uch</w:t>
        </w:r>
        <w:r w:rsidR="00530D69" w:rsidRPr="003D1025">
          <w:rPr>
            <w:rStyle w:val="Hyperlink"/>
            <w:rFonts w:cs="Proba Pro"/>
          </w:rPr>
          <w:t>á</w:t>
        </w:r>
        <w:r w:rsidR="00530D69" w:rsidRPr="003D1025">
          <w:rPr>
            <w:rStyle w:val="Hyperlink"/>
          </w:rPr>
          <w:t>dza</w:t>
        </w:r>
        <w:r w:rsidR="00530D69" w:rsidRPr="003D1025">
          <w:rPr>
            <w:rStyle w:val="Hyperlink"/>
            <w:rFonts w:cs="Proba Pro"/>
          </w:rPr>
          <w:t>č</w:t>
        </w:r>
        <w:r w:rsidR="00530D69" w:rsidRPr="003D1025">
          <w:rPr>
            <w:rStyle w:val="Hyperlink"/>
          </w:rPr>
          <w:t>mi alebo z</w:t>
        </w:r>
        <w:r w:rsidR="00530D69" w:rsidRPr="003D1025">
          <w:rPr>
            <w:rStyle w:val="Hyperlink"/>
            <w:rFonts w:cs="Proba Pro"/>
          </w:rPr>
          <w:t>á</w:t>
        </w:r>
        <w:r w:rsidR="00530D69" w:rsidRPr="003D1025">
          <w:rPr>
            <w:rStyle w:val="Hyperlink"/>
          </w:rPr>
          <w:t>ujemcami</w:t>
        </w:r>
        <w:r w:rsidR="00530D69">
          <w:rPr>
            <w:webHidden/>
          </w:rPr>
          <w:tab/>
        </w:r>
        <w:r w:rsidR="00530D69">
          <w:rPr>
            <w:webHidden/>
          </w:rPr>
          <w:fldChar w:fldCharType="begin"/>
        </w:r>
        <w:r w:rsidR="00530D69">
          <w:rPr>
            <w:webHidden/>
          </w:rPr>
          <w:instrText xml:space="preserve"> PAGEREF _Toc48904767 \h </w:instrText>
        </w:r>
        <w:r w:rsidR="00530D69">
          <w:rPr>
            <w:webHidden/>
          </w:rPr>
        </w:r>
        <w:r w:rsidR="00530D69">
          <w:rPr>
            <w:webHidden/>
          </w:rPr>
          <w:fldChar w:fldCharType="separate"/>
        </w:r>
        <w:r w:rsidR="00530D69">
          <w:rPr>
            <w:webHidden/>
          </w:rPr>
          <w:t>8</w:t>
        </w:r>
        <w:r w:rsidR="00530D69">
          <w:rPr>
            <w:webHidden/>
          </w:rPr>
          <w:fldChar w:fldCharType="end"/>
        </w:r>
      </w:hyperlink>
    </w:p>
    <w:p w14:paraId="0822CCD5" w14:textId="4BC5D97D" w:rsidR="00530D69" w:rsidRDefault="000800D2">
      <w:pPr>
        <w:pStyle w:val="TOC3"/>
        <w:tabs>
          <w:tab w:val="left" w:pos="709"/>
        </w:tabs>
        <w:rPr>
          <w:rFonts w:eastAsiaTheme="minorEastAsia"/>
          <w:i w:val="0"/>
          <w:iCs w:val="0"/>
          <w:noProof/>
          <w:sz w:val="22"/>
          <w:szCs w:val="22"/>
          <w:lang w:eastAsia="sk-SK"/>
        </w:rPr>
      </w:pPr>
      <w:hyperlink w:anchor="_Toc48904768" w:history="1">
        <w:r w:rsidR="00530D69" w:rsidRPr="003D1025">
          <w:rPr>
            <w:rStyle w:val="Hyperlink"/>
            <w:rFonts w:cs="Times New Roman"/>
            <w:noProof/>
          </w:rPr>
          <w:t>12</w:t>
        </w:r>
        <w:r w:rsidR="00530D69">
          <w:rPr>
            <w:rFonts w:eastAsiaTheme="minorEastAsia"/>
            <w:i w:val="0"/>
            <w:iCs w:val="0"/>
            <w:noProof/>
            <w:sz w:val="22"/>
            <w:szCs w:val="22"/>
            <w:lang w:eastAsia="sk-SK"/>
          </w:rPr>
          <w:tab/>
        </w:r>
        <w:r w:rsidR="00530D69" w:rsidRPr="003D1025">
          <w:rPr>
            <w:rStyle w:val="Hyperlink"/>
            <w:noProof/>
          </w:rPr>
          <w:t>Dorozumievanie medzi Verejným obstarávateľom a uchádzačmi alebo záujemcami</w:t>
        </w:r>
        <w:r w:rsidR="00530D69">
          <w:rPr>
            <w:noProof/>
            <w:webHidden/>
          </w:rPr>
          <w:tab/>
        </w:r>
        <w:r w:rsidR="00530D69">
          <w:rPr>
            <w:noProof/>
            <w:webHidden/>
          </w:rPr>
          <w:fldChar w:fldCharType="begin"/>
        </w:r>
        <w:r w:rsidR="00530D69">
          <w:rPr>
            <w:noProof/>
            <w:webHidden/>
          </w:rPr>
          <w:instrText xml:space="preserve"> PAGEREF _Toc48904768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3A18B22A" w14:textId="501E3F33" w:rsidR="00530D69" w:rsidRDefault="000800D2">
      <w:pPr>
        <w:pStyle w:val="TOC3"/>
        <w:tabs>
          <w:tab w:val="left" w:pos="709"/>
        </w:tabs>
        <w:rPr>
          <w:rFonts w:eastAsiaTheme="minorEastAsia"/>
          <w:i w:val="0"/>
          <w:iCs w:val="0"/>
          <w:noProof/>
          <w:sz w:val="22"/>
          <w:szCs w:val="22"/>
          <w:lang w:eastAsia="sk-SK"/>
        </w:rPr>
      </w:pPr>
      <w:hyperlink w:anchor="_Toc48904769" w:history="1">
        <w:r w:rsidR="00530D69" w:rsidRPr="003D1025">
          <w:rPr>
            <w:rStyle w:val="Hyperlink"/>
            <w:rFonts w:cs="Times New Roman"/>
            <w:noProof/>
          </w:rPr>
          <w:t>13</w:t>
        </w:r>
        <w:r w:rsidR="00530D69">
          <w:rPr>
            <w:rFonts w:eastAsiaTheme="minorEastAsia"/>
            <w:i w:val="0"/>
            <w:iCs w:val="0"/>
            <w:noProof/>
            <w:sz w:val="22"/>
            <w:szCs w:val="22"/>
            <w:lang w:eastAsia="sk-SK"/>
          </w:rPr>
          <w:tab/>
        </w:r>
        <w:r w:rsidR="00530D69" w:rsidRPr="003D1025">
          <w:rPr>
            <w:rStyle w:val="Hyperlink"/>
            <w:noProof/>
          </w:rPr>
          <w:t>Vysvetľovanie a doplnenie súťažných podkladov</w:t>
        </w:r>
        <w:r w:rsidR="00530D69">
          <w:rPr>
            <w:noProof/>
            <w:webHidden/>
          </w:rPr>
          <w:tab/>
        </w:r>
        <w:r w:rsidR="00530D69">
          <w:rPr>
            <w:noProof/>
            <w:webHidden/>
          </w:rPr>
          <w:fldChar w:fldCharType="begin"/>
        </w:r>
        <w:r w:rsidR="00530D69">
          <w:rPr>
            <w:noProof/>
            <w:webHidden/>
          </w:rPr>
          <w:instrText xml:space="preserve"> PAGEREF _Toc48904769 \h </w:instrText>
        </w:r>
        <w:r w:rsidR="00530D69">
          <w:rPr>
            <w:noProof/>
            <w:webHidden/>
          </w:rPr>
        </w:r>
        <w:r w:rsidR="00530D69">
          <w:rPr>
            <w:noProof/>
            <w:webHidden/>
          </w:rPr>
          <w:fldChar w:fldCharType="separate"/>
        </w:r>
        <w:r w:rsidR="00530D69">
          <w:rPr>
            <w:noProof/>
            <w:webHidden/>
          </w:rPr>
          <w:t>9</w:t>
        </w:r>
        <w:r w:rsidR="00530D69">
          <w:rPr>
            <w:noProof/>
            <w:webHidden/>
          </w:rPr>
          <w:fldChar w:fldCharType="end"/>
        </w:r>
      </w:hyperlink>
    </w:p>
    <w:p w14:paraId="6077C43B" w14:textId="5E39D3C7" w:rsidR="00530D69" w:rsidRDefault="000800D2">
      <w:pPr>
        <w:pStyle w:val="TOC3"/>
        <w:tabs>
          <w:tab w:val="left" w:pos="709"/>
        </w:tabs>
        <w:rPr>
          <w:rFonts w:eastAsiaTheme="minorEastAsia"/>
          <w:i w:val="0"/>
          <w:iCs w:val="0"/>
          <w:noProof/>
          <w:sz w:val="22"/>
          <w:szCs w:val="22"/>
          <w:lang w:eastAsia="sk-SK"/>
        </w:rPr>
      </w:pPr>
      <w:hyperlink w:anchor="_Toc48904770" w:history="1">
        <w:r w:rsidR="00530D69" w:rsidRPr="003D1025">
          <w:rPr>
            <w:rStyle w:val="Hyperlink"/>
            <w:rFonts w:cs="Times New Roman"/>
            <w:noProof/>
          </w:rPr>
          <w:t>14</w:t>
        </w:r>
        <w:r w:rsidR="00530D69">
          <w:rPr>
            <w:rFonts w:eastAsiaTheme="minorEastAsia"/>
            <w:i w:val="0"/>
            <w:iCs w:val="0"/>
            <w:noProof/>
            <w:sz w:val="22"/>
            <w:szCs w:val="22"/>
            <w:lang w:eastAsia="sk-SK"/>
          </w:rPr>
          <w:tab/>
        </w:r>
        <w:r w:rsidR="00530D69" w:rsidRPr="003D1025">
          <w:rPr>
            <w:rStyle w:val="Hyperlink"/>
            <w:noProof/>
          </w:rPr>
          <w:t>Obhliadka miesta realizácie predmetu zákazky</w:t>
        </w:r>
        <w:r w:rsidR="00530D69">
          <w:rPr>
            <w:noProof/>
            <w:webHidden/>
          </w:rPr>
          <w:tab/>
        </w:r>
        <w:r w:rsidR="00530D69">
          <w:rPr>
            <w:noProof/>
            <w:webHidden/>
          </w:rPr>
          <w:fldChar w:fldCharType="begin"/>
        </w:r>
        <w:r w:rsidR="00530D69">
          <w:rPr>
            <w:noProof/>
            <w:webHidden/>
          </w:rPr>
          <w:instrText xml:space="preserve"> PAGEREF _Toc48904770 \h </w:instrText>
        </w:r>
        <w:r w:rsidR="00530D69">
          <w:rPr>
            <w:noProof/>
            <w:webHidden/>
          </w:rPr>
        </w:r>
        <w:r w:rsidR="00530D69">
          <w:rPr>
            <w:noProof/>
            <w:webHidden/>
          </w:rPr>
          <w:fldChar w:fldCharType="separate"/>
        </w:r>
        <w:r w:rsidR="00530D69">
          <w:rPr>
            <w:noProof/>
            <w:webHidden/>
          </w:rPr>
          <w:t>9</w:t>
        </w:r>
        <w:r w:rsidR="00530D69">
          <w:rPr>
            <w:noProof/>
            <w:webHidden/>
          </w:rPr>
          <w:fldChar w:fldCharType="end"/>
        </w:r>
      </w:hyperlink>
    </w:p>
    <w:p w14:paraId="6DAFF681" w14:textId="086051DB" w:rsidR="00530D69" w:rsidRDefault="000800D2">
      <w:pPr>
        <w:pStyle w:val="TOC2"/>
        <w:rPr>
          <w:rFonts w:asciiTheme="minorHAnsi" w:eastAsiaTheme="minorEastAsia" w:hAnsiTheme="minorHAnsi" w:cstheme="minorBidi"/>
          <w:b w:val="0"/>
          <w:smallCaps w:val="0"/>
          <w:sz w:val="22"/>
          <w:szCs w:val="22"/>
          <w:lang w:eastAsia="sk-SK"/>
        </w:rPr>
      </w:pPr>
      <w:hyperlink w:anchor="_Toc48904771" w:history="1">
        <w:r w:rsidR="00530D69" w:rsidRPr="003D1025">
          <w:rPr>
            <w:rStyle w:val="Hyperlink"/>
          </w:rPr>
          <w:t>ODDIEL III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Príprava ponuky</w:t>
        </w:r>
        <w:r w:rsidR="00530D69">
          <w:rPr>
            <w:webHidden/>
          </w:rPr>
          <w:tab/>
        </w:r>
        <w:r w:rsidR="00530D69">
          <w:rPr>
            <w:webHidden/>
          </w:rPr>
          <w:fldChar w:fldCharType="begin"/>
        </w:r>
        <w:r w:rsidR="00530D69">
          <w:rPr>
            <w:webHidden/>
          </w:rPr>
          <w:instrText xml:space="preserve"> PAGEREF _Toc48904771 \h </w:instrText>
        </w:r>
        <w:r w:rsidR="00530D69">
          <w:rPr>
            <w:webHidden/>
          </w:rPr>
        </w:r>
        <w:r w:rsidR="00530D69">
          <w:rPr>
            <w:webHidden/>
          </w:rPr>
          <w:fldChar w:fldCharType="separate"/>
        </w:r>
        <w:r w:rsidR="00530D69">
          <w:rPr>
            <w:webHidden/>
          </w:rPr>
          <w:t>10</w:t>
        </w:r>
        <w:r w:rsidR="00530D69">
          <w:rPr>
            <w:webHidden/>
          </w:rPr>
          <w:fldChar w:fldCharType="end"/>
        </w:r>
      </w:hyperlink>
    </w:p>
    <w:p w14:paraId="1290A25C" w14:textId="7C50F1AC" w:rsidR="00530D69" w:rsidRDefault="000800D2">
      <w:pPr>
        <w:pStyle w:val="TOC3"/>
        <w:tabs>
          <w:tab w:val="left" w:pos="709"/>
        </w:tabs>
        <w:rPr>
          <w:rFonts w:eastAsiaTheme="minorEastAsia"/>
          <w:i w:val="0"/>
          <w:iCs w:val="0"/>
          <w:noProof/>
          <w:sz w:val="22"/>
          <w:szCs w:val="22"/>
          <w:lang w:eastAsia="sk-SK"/>
        </w:rPr>
      </w:pPr>
      <w:hyperlink w:anchor="_Toc48904772" w:history="1">
        <w:r w:rsidR="00530D69" w:rsidRPr="003D1025">
          <w:rPr>
            <w:rStyle w:val="Hyperlink"/>
            <w:rFonts w:cs="Times New Roman"/>
            <w:noProof/>
          </w:rPr>
          <w:t>15</w:t>
        </w:r>
        <w:r w:rsidR="00530D69">
          <w:rPr>
            <w:rFonts w:eastAsiaTheme="minorEastAsia"/>
            <w:i w:val="0"/>
            <w:iCs w:val="0"/>
            <w:noProof/>
            <w:sz w:val="22"/>
            <w:szCs w:val="22"/>
            <w:lang w:eastAsia="sk-SK"/>
          </w:rPr>
          <w:tab/>
        </w:r>
        <w:r w:rsidR="00530D69" w:rsidRPr="003D1025">
          <w:rPr>
            <w:rStyle w:val="Hyperlink"/>
            <w:noProof/>
          </w:rPr>
          <w:t>Jazyk ponúk</w:t>
        </w:r>
        <w:r w:rsidR="00530D69">
          <w:rPr>
            <w:noProof/>
            <w:webHidden/>
          </w:rPr>
          <w:tab/>
        </w:r>
        <w:r w:rsidR="00530D69">
          <w:rPr>
            <w:noProof/>
            <w:webHidden/>
          </w:rPr>
          <w:fldChar w:fldCharType="begin"/>
        </w:r>
        <w:r w:rsidR="00530D69">
          <w:rPr>
            <w:noProof/>
            <w:webHidden/>
          </w:rPr>
          <w:instrText xml:space="preserve"> PAGEREF _Toc48904772 \h </w:instrText>
        </w:r>
        <w:r w:rsidR="00530D69">
          <w:rPr>
            <w:noProof/>
            <w:webHidden/>
          </w:rPr>
        </w:r>
        <w:r w:rsidR="00530D69">
          <w:rPr>
            <w:noProof/>
            <w:webHidden/>
          </w:rPr>
          <w:fldChar w:fldCharType="separate"/>
        </w:r>
        <w:r w:rsidR="00530D69">
          <w:rPr>
            <w:noProof/>
            <w:webHidden/>
          </w:rPr>
          <w:t>10</w:t>
        </w:r>
        <w:r w:rsidR="00530D69">
          <w:rPr>
            <w:noProof/>
            <w:webHidden/>
          </w:rPr>
          <w:fldChar w:fldCharType="end"/>
        </w:r>
      </w:hyperlink>
    </w:p>
    <w:p w14:paraId="51B161B0" w14:textId="32327DEC" w:rsidR="00530D69" w:rsidRDefault="000800D2">
      <w:pPr>
        <w:pStyle w:val="TOC3"/>
        <w:tabs>
          <w:tab w:val="left" w:pos="709"/>
        </w:tabs>
        <w:rPr>
          <w:rFonts w:eastAsiaTheme="minorEastAsia"/>
          <w:i w:val="0"/>
          <w:iCs w:val="0"/>
          <w:noProof/>
          <w:sz w:val="22"/>
          <w:szCs w:val="22"/>
          <w:lang w:eastAsia="sk-SK"/>
        </w:rPr>
      </w:pPr>
      <w:hyperlink w:anchor="_Toc48904773" w:history="1">
        <w:r w:rsidR="00530D69" w:rsidRPr="003D1025">
          <w:rPr>
            <w:rStyle w:val="Hyperlink"/>
            <w:rFonts w:cs="Times New Roman"/>
            <w:noProof/>
          </w:rPr>
          <w:t>16</w:t>
        </w:r>
        <w:r w:rsidR="00530D69">
          <w:rPr>
            <w:rFonts w:eastAsiaTheme="minorEastAsia"/>
            <w:i w:val="0"/>
            <w:iCs w:val="0"/>
            <w:noProof/>
            <w:sz w:val="22"/>
            <w:szCs w:val="22"/>
            <w:lang w:eastAsia="sk-SK"/>
          </w:rPr>
          <w:tab/>
        </w:r>
        <w:r w:rsidR="00530D69" w:rsidRPr="003D1025">
          <w:rPr>
            <w:rStyle w:val="Hyperlink"/>
            <w:noProof/>
          </w:rPr>
          <w:t>Zábezpeka</w:t>
        </w:r>
        <w:r w:rsidR="00530D69">
          <w:rPr>
            <w:noProof/>
            <w:webHidden/>
          </w:rPr>
          <w:tab/>
        </w:r>
        <w:r w:rsidR="00530D69">
          <w:rPr>
            <w:noProof/>
            <w:webHidden/>
          </w:rPr>
          <w:fldChar w:fldCharType="begin"/>
        </w:r>
        <w:r w:rsidR="00530D69">
          <w:rPr>
            <w:noProof/>
            <w:webHidden/>
          </w:rPr>
          <w:instrText xml:space="preserve"> PAGEREF _Toc48904773 \h </w:instrText>
        </w:r>
        <w:r w:rsidR="00530D69">
          <w:rPr>
            <w:noProof/>
            <w:webHidden/>
          </w:rPr>
        </w:r>
        <w:r w:rsidR="00530D69">
          <w:rPr>
            <w:noProof/>
            <w:webHidden/>
          </w:rPr>
          <w:fldChar w:fldCharType="separate"/>
        </w:r>
        <w:r w:rsidR="00530D69">
          <w:rPr>
            <w:noProof/>
            <w:webHidden/>
          </w:rPr>
          <w:t>10</w:t>
        </w:r>
        <w:r w:rsidR="00530D69">
          <w:rPr>
            <w:noProof/>
            <w:webHidden/>
          </w:rPr>
          <w:fldChar w:fldCharType="end"/>
        </w:r>
      </w:hyperlink>
    </w:p>
    <w:p w14:paraId="1CFD749B" w14:textId="10301154" w:rsidR="00530D69" w:rsidRDefault="000800D2">
      <w:pPr>
        <w:pStyle w:val="TOC3"/>
        <w:tabs>
          <w:tab w:val="left" w:pos="709"/>
        </w:tabs>
        <w:rPr>
          <w:rFonts w:eastAsiaTheme="minorEastAsia"/>
          <w:i w:val="0"/>
          <w:iCs w:val="0"/>
          <w:noProof/>
          <w:sz w:val="22"/>
          <w:szCs w:val="22"/>
          <w:lang w:eastAsia="sk-SK"/>
        </w:rPr>
      </w:pPr>
      <w:hyperlink w:anchor="_Toc48904774" w:history="1">
        <w:r w:rsidR="00530D69" w:rsidRPr="003D1025">
          <w:rPr>
            <w:rStyle w:val="Hyperlink"/>
            <w:rFonts w:cs="Times New Roman"/>
            <w:noProof/>
          </w:rPr>
          <w:t>17</w:t>
        </w:r>
        <w:r w:rsidR="00530D69">
          <w:rPr>
            <w:rFonts w:eastAsiaTheme="minorEastAsia"/>
            <w:i w:val="0"/>
            <w:iCs w:val="0"/>
            <w:noProof/>
            <w:sz w:val="22"/>
            <w:szCs w:val="22"/>
            <w:lang w:eastAsia="sk-SK"/>
          </w:rPr>
          <w:tab/>
        </w:r>
        <w:r w:rsidR="00530D69" w:rsidRPr="003D1025">
          <w:rPr>
            <w:rStyle w:val="Hyperlink"/>
            <w:noProof/>
          </w:rPr>
          <w:t>Mena a ceny uvádzané v ponukách</w:t>
        </w:r>
        <w:r w:rsidR="00530D69">
          <w:rPr>
            <w:noProof/>
            <w:webHidden/>
          </w:rPr>
          <w:tab/>
        </w:r>
        <w:r w:rsidR="00530D69">
          <w:rPr>
            <w:noProof/>
            <w:webHidden/>
          </w:rPr>
          <w:fldChar w:fldCharType="begin"/>
        </w:r>
        <w:r w:rsidR="00530D69">
          <w:rPr>
            <w:noProof/>
            <w:webHidden/>
          </w:rPr>
          <w:instrText xml:space="preserve"> PAGEREF _Toc48904774 \h </w:instrText>
        </w:r>
        <w:r w:rsidR="00530D69">
          <w:rPr>
            <w:noProof/>
            <w:webHidden/>
          </w:rPr>
        </w:r>
        <w:r w:rsidR="00530D69">
          <w:rPr>
            <w:noProof/>
            <w:webHidden/>
          </w:rPr>
          <w:fldChar w:fldCharType="separate"/>
        </w:r>
        <w:r w:rsidR="00530D69">
          <w:rPr>
            <w:noProof/>
            <w:webHidden/>
          </w:rPr>
          <w:t>12</w:t>
        </w:r>
        <w:r w:rsidR="00530D69">
          <w:rPr>
            <w:noProof/>
            <w:webHidden/>
          </w:rPr>
          <w:fldChar w:fldCharType="end"/>
        </w:r>
      </w:hyperlink>
    </w:p>
    <w:p w14:paraId="426F25B7" w14:textId="62FAC5FA" w:rsidR="00530D69" w:rsidRDefault="000800D2">
      <w:pPr>
        <w:pStyle w:val="TOC3"/>
        <w:tabs>
          <w:tab w:val="left" w:pos="709"/>
        </w:tabs>
        <w:rPr>
          <w:rFonts w:eastAsiaTheme="minorEastAsia"/>
          <w:i w:val="0"/>
          <w:iCs w:val="0"/>
          <w:noProof/>
          <w:sz w:val="22"/>
          <w:szCs w:val="22"/>
          <w:lang w:eastAsia="sk-SK"/>
        </w:rPr>
      </w:pPr>
      <w:hyperlink w:anchor="_Toc48904775" w:history="1">
        <w:r w:rsidR="00530D69" w:rsidRPr="003D1025">
          <w:rPr>
            <w:rStyle w:val="Hyperlink"/>
            <w:rFonts w:cs="Times New Roman"/>
            <w:noProof/>
          </w:rPr>
          <w:t>18</w:t>
        </w:r>
        <w:r w:rsidR="00530D69">
          <w:rPr>
            <w:rFonts w:eastAsiaTheme="minorEastAsia"/>
            <w:i w:val="0"/>
            <w:iCs w:val="0"/>
            <w:noProof/>
            <w:sz w:val="22"/>
            <w:szCs w:val="22"/>
            <w:lang w:eastAsia="sk-SK"/>
          </w:rPr>
          <w:tab/>
        </w:r>
        <w:r w:rsidR="00530D69" w:rsidRPr="003D1025">
          <w:rPr>
            <w:rStyle w:val="Hyperlink"/>
            <w:noProof/>
          </w:rPr>
          <w:t>Vyhotovenie ponúk</w:t>
        </w:r>
        <w:r w:rsidR="00530D69">
          <w:rPr>
            <w:noProof/>
            <w:webHidden/>
          </w:rPr>
          <w:tab/>
        </w:r>
        <w:r w:rsidR="00530D69">
          <w:rPr>
            <w:noProof/>
            <w:webHidden/>
          </w:rPr>
          <w:fldChar w:fldCharType="begin"/>
        </w:r>
        <w:r w:rsidR="00530D69">
          <w:rPr>
            <w:noProof/>
            <w:webHidden/>
          </w:rPr>
          <w:instrText xml:space="preserve"> PAGEREF _Toc48904775 \h </w:instrText>
        </w:r>
        <w:r w:rsidR="00530D69">
          <w:rPr>
            <w:noProof/>
            <w:webHidden/>
          </w:rPr>
        </w:r>
        <w:r w:rsidR="00530D69">
          <w:rPr>
            <w:noProof/>
            <w:webHidden/>
          </w:rPr>
          <w:fldChar w:fldCharType="separate"/>
        </w:r>
        <w:r w:rsidR="00530D69">
          <w:rPr>
            <w:noProof/>
            <w:webHidden/>
          </w:rPr>
          <w:t>12</w:t>
        </w:r>
        <w:r w:rsidR="00530D69">
          <w:rPr>
            <w:noProof/>
            <w:webHidden/>
          </w:rPr>
          <w:fldChar w:fldCharType="end"/>
        </w:r>
      </w:hyperlink>
    </w:p>
    <w:p w14:paraId="3D06BB4B" w14:textId="3928D670" w:rsidR="00530D69" w:rsidRDefault="000800D2">
      <w:pPr>
        <w:pStyle w:val="TOC3"/>
        <w:tabs>
          <w:tab w:val="left" w:pos="709"/>
        </w:tabs>
        <w:rPr>
          <w:rFonts w:eastAsiaTheme="minorEastAsia"/>
          <w:i w:val="0"/>
          <w:iCs w:val="0"/>
          <w:noProof/>
          <w:sz w:val="22"/>
          <w:szCs w:val="22"/>
          <w:lang w:eastAsia="sk-SK"/>
        </w:rPr>
      </w:pPr>
      <w:hyperlink w:anchor="_Toc48904776" w:history="1">
        <w:r w:rsidR="00530D69" w:rsidRPr="003D1025">
          <w:rPr>
            <w:rStyle w:val="Hyperlink"/>
            <w:rFonts w:cs="Times New Roman"/>
            <w:noProof/>
          </w:rPr>
          <w:t>19</w:t>
        </w:r>
        <w:r w:rsidR="00530D69">
          <w:rPr>
            <w:rFonts w:eastAsiaTheme="minorEastAsia"/>
            <w:i w:val="0"/>
            <w:iCs w:val="0"/>
            <w:noProof/>
            <w:sz w:val="22"/>
            <w:szCs w:val="22"/>
            <w:lang w:eastAsia="sk-SK"/>
          </w:rPr>
          <w:tab/>
        </w:r>
        <w:r w:rsidR="00530D69" w:rsidRPr="003D1025">
          <w:rPr>
            <w:rStyle w:val="Hyperlink"/>
            <w:noProof/>
          </w:rPr>
          <w:t>Konflikt záujmov</w:t>
        </w:r>
        <w:r w:rsidR="00530D69">
          <w:rPr>
            <w:noProof/>
            <w:webHidden/>
          </w:rPr>
          <w:tab/>
        </w:r>
        <w:r w:rsidR="00530D69">
          <w:rPr>
            <w:noProof/>
            <w:webHidden/>
          </w:rPr>
          <w:fldChar w:fldCharType="begin"/>
        </w:r>
        <w:r w:rsidR="00530D69">
          <w:rPr>
            <w:noProof/>
            <w:webHidden/>
          </w:rPr>
          <w:instrText xml:space="preserve"> PAGEREF _Toc48904776 \h </w:instrText>
        </w:r>
        <w:r w:rsidR="00530D69">
          <w:rPr>
            <w:noProof/>
            <w:webHidden/>
          </w:rPr>
        </w:r>
        <w:r w:rsidR="00530D69">
          <w:rPr>
            <w:noProof/>
            <w:webHidden/>
          </w:rPr>
          <w:fldChar w:fldCharType="separate"/>
        </w:r>
        <w:r w:rsidR="00530D69">
          <w:rPr>
            <w:noProof/>
            <w:webHidden/>
          </w:rPr>
          <w:t>12</w:t>
        </w:r>
        <w:r w:rsidR="00530D69">
          <w:rPr>
            <w:noProof/>
            <w:webHidden/>
          </w:rPr>
          <w:fldChar w:fldCharType="end"/>
        </w:r>
      </w:hyperlink>
    </w:p>
    <w:p w14:paraId="464BEF9B" w14:textId="0E38142F" w:rsidR="00530D69" w:rsidRDefault="000800D2">
      <w:pPr>
        <w:pStyle w:val="TOC2"/>
        <w:rPr>
          <w:rFonts w:asciiTheme="minorHAnsi" w:eastAsiaTheme="minorEastAsia" w:hAnsiTheme="minorHAnsi" w:cstheme="minorBidi"/>
          <w:b w:val="0"/>
          <w:smallCaps w:val="0"/>
          <w:sz w:val="22"/>
          <w:szCs w:val="22"/>
          <w:lang w:eastAsia="sk-SK"/>
        </w:rPr>
      </w:pPr>
      <w:hyperlink w:anchor="_Toc48904777" w:history="1">
        <w:r w:rsidR="00530D69" w:rsidRPr="003D1025">
          <w:rPr>
            <w:rStyle w:val="Hyperlink"/>
          </w:rPr>
          <w:t>ODDIEL IV</w:t>
        </w:r>
        <w:r w:rsidR="00530D69">
          <w:rPr>
            <w:rFonts w:asciiTheme="minorHAnsi" w:eastAsiaTheme="minorEastAsia" w:hAnsiTheme="minorHAnsi" w:cstheme="minorBidi"/>
            <w:b w:val="0"/>
            <w:smallCaps w:val="0"/>
            <w:sz w:val="22"/>
            <w:szCs w:val="22"/>
            <w:lang w:eastAsia="sk-SK"/>
          </w:rPr>
          <w:tab/>
        </w:r>
        <w:r w:rsidR="00530D69" w:rsidRPr="003D1025">
          <w:rPr>
            <w:rStyle w:val="Hyperlink"/>
          </w:rPr>
          <w:t>Predkladanie ponúk</w:t>
        </w:r>
        <w:r w:rsidR="00530D69">
          <w:rPr>
            <w:webHidden/>
          </w:rPr>
          <w:tab/>
        </w:r>
        <w:r w:rsidR="00530D69">
          <w:rPr>
            <w:webHidden/>
          </w:rPr>
          <w:fldChar w:fldCharType="begin"/>
        </w:r>
        <w:r w:rsidR="00530D69">
          <w:rPr>
            <w:webHidden/>
          </w:rPr>
          <w:instrText xml:space="preserve"> PAGEREF _Toc48904777 \h </w:instrText>
        </w:r>
        <w:r w:rsidR="00530D69">
          <w:rPr>
            <w:webHidden/>
          </w:rPr>
        </w:r>
        <w:r w:rsidR="00530D69">
          <w:rPr>
            <w:webHidden/>
          </w:rPr>
          <w:fldChar w:fldCharType="separate"/>
        </w:r>
        <w:r w:rsidR="00530D69">
          <w:rPr>
            <w:webHidden/>
          </w:rPr>
          <w:t>12</w:t>
        </w:r>
        <w:r w:rsidR="00530D69">
          <w:rPr>
            <w:webHidden/>
          </w:rPr>
          <w:fldChar w:fldCharType="end"/>
        </w:r>
      </w:hyperlink>
    </w:p>
    <w:p w14:paraId="6A33F276" w14:textId="2D2EEDB6" w:rsidR="00530D69" w:rsidRDefault="000800D2">
      <w:pPr>
        <w:pStyle w:val="TOC3"/>
        <w:tabs>
          <w:tab w:val="left" w:pos="709"/>
        </w:tabs>
        <w:rPr>
          <w:rFonts w:eastAsiaTheme="minorEastAsia"/>
          <w:i w:val="0"/>
          <w:iCs w:val="0"/>
          <w:noProof/>
          <w:sz w:val="22"/>
          <w:szCs w:val="22"/>
          <w:lang w:eastAsia="sk-SK"/>
        </w:rPr>
      </w:pPr>
      <w:hyperlink w:anchor="_Toc48904778" w:history="1">
        <w:r w:rsidR="00530D69" w:rsidRPr="003D1025">
          <w:rPr>
            <w:rStyle w:val="Hyperlink"/>
            <w:rFonts w:cs="Times New Roman"/>
            <w:noProof/>
          </w:rPr>
          <w:t>20</w:t>
        </w:r>
        <w:r w:rsidR="00530D69">
          <w:rPr>
            <w:rFonts w:eastAsiaTheme="minorEastAsia"/>
            <w:i w:val="0"/>
            <w:iCs w:val="0"/>
            <w:noProof/>
            <w:sz w:val="22"/>
            <w:szCs w:val="22"/>
            <w:lang w:eastAsia="sk-SK"/>
          </w:rPr>
          <w:tab/>
        </w:r>
        <w:r w:rsidR="00530D69" w:rsidRPr="003D1025">
          <w:rPr>
            <w:rStyle w:val="Hyperlink"/>
            <w:noProof/>
          </w:rPr>
          <w:t>Spôsob predloženia ponuky</w:t>
        </w:r>
        <w:r w:rsidR="00530D69">
          <w:rPr>
            <w:noProof/>
            <w:webHidden/>
          </w:rPr>
          <w:tab/>
        </w:r>
        <w:r w:rsidR="00530D69">
          <w:rPr>
            <w:noProof/>
            <w:webHidden/>
          </w:rPr>
          <w:fldChar w:fldCharType="begin"/>
        </w:r>
        <w:r w:rsidR="00530D69">
          <w:rPr>
            <w:noProof/>
            <w:webHidden/>
          </w:rPr>
          <w:instrText xml:space="preserve"> PAGEREF _Toc48904778 \h </w:instrText>
        </w:r>
        <w:r w:rsidR="00530D69">
          <w:rPr>
            <w:noProof/>
            <w:webHidden/>
          </w:rPr>
        </w:r>
        <w:r w:rsidR="00530D69">
          <w:rPr>
            <w:noProof/>
            <w:webHidden/>
          </w:rPr>
          <w:fldChar w:fldCharType="separate"/>
        </w:r>
        <w:r w:rsidR="00530D69">
          <w:rPr>
            <w:noProof/>
            <w:webHidden/>
          </w:rPr>
          <w:t>13</w:t>
        </w:r>
        <w:r w:rsidR="00530D69">
          <w:rPr>
            <w:noProof/>
            <w:webHidden/>
          </w:rPr>
          <w:fldChar w:fldCharType="end"/>
        </w:r>
      </w:hyperlink>
    </w:p>
    <w:p w14:paraId="65E97AF2" w14:textId="50641A3B" w:rsidR="00530D69" w:rsidRDefault="000800D2">
      <w:pPr>
        <w:pStyle w:val="TOC3"/>
        <w:tabs>
          <w:tab w:val="left" w:pos="709"/>
        </w:tabs>
        <w:rPr>
          <w:rFonts w:eastAsiaTheme="minorEastAsia"/>
          <w:i w:val="0"/>
          <w:iCs w:val="0"/>
          <w:noProof/>
          <w:sz w:val="22"/>
          <w:szCs w:val="22"/>
          <w:lang w:eastAsia="sk-SK"/>
        </w:rPr>
      </w:pPr>
      <w:hyperlink w:anchor="_Toc48904779" w:history="1">
        <w:r w:rsidR="00530D69" w:rsidRPr="003D1025">
          <w:rPr>
            <w:rStyle w:val="Hyperlink"/>
            <w:rFonts w:cs="Times New Roman"/>
            <w:noProof/>
          </w:rPr>
          <w:t>21</w:t>
        </w:r>
        <w:r w:rsidR="00530D69">
          <w:rPr>
            <w:rFonts w:eastAsiaTheme="minorEastAsia"/>
            <w:i w:val="0"/>
            <w:iCs w:val="0"/>
            <w:noProof/>
            <w:sz w:val="22"/>
            <w:szCs w:val="22"/>
            <w:lang w:eastAsia="sk-SK"/>
          </w:rPr>
          <w:tab/>
        </w:r>
        <w:r w:rsidR="00530D69" w:rsidRPr="003D1025">
          <w:rPr>
            <w:rStyle w:val="Hyperlink"/>
            <w:noProof/>
          </w:rPr>
          <w:t>Miesto a lehota na predkladanie ponúk</w:t>
        </w:r>
        <w:r w:rsidR="00530D69">
          <w:rPr>
            <w:noProof/>
            <w:webHidden/>
          </w:rPr>
          <w:tab/>
        </w:r>
        <w:r w:rsidR="00530D69">
          <w:rPr>
            <w:noProof/>
            <w:webHidden/>
          </w:rPr>
          <w:fldChar w:fldCharType="begin"/>
        </w:r>
        <w:r w:rsidR="00530D69">
          <w:rPr>
            <w:noProof/>
            <w:webHidden/>
          </w:rPr>
          <w:instrText xml:space="preserve"> PAGEREF _Toc48904779 \h </w:instrText>
        </w:r>
        <w:r w:rsidR="00530D69">
          <w:rPr>
            <w:noProof/>
            <w:webHidden/>
          </w:rPr>
        </w:r>
        <w:r w:rsidR="00530D69">
          <w:rPr>
            <w:noProof/>
            <w:webHidden/>
          </w:rPr>
          <w:fldChar w:fldCharType="separate"/>
        </w:r>
        <w:r w:rsidR="00530D69">
          <w:rPr>
            <w:noProof/>
            <w:webHidden/>
          </w:rPr>
          <w:t>14</w:t>
        </w:r>
        <w:r w:rsidR="00530D69">
          <w:rPr>
            <w:noProof/>
            <w:webHidden/>
          </w:rPr>
          <w:fldChar w:fldCharType="end"/>
        </w:r>
      </w:hyperlink>
    </w:p>
    <w:p w14:paraId="491E8D33" w14:textId="123972B4" w:rsidR="00530D69" w:rsidRDefault="000800D2">
      <w:pPr>
        <w:pStyle w:val="TOC3"/>
        <w:tabs>
          <w:tab w:val="left" w:pos="709"/>
        </w:tabs>
        <w:rPr>
          <w:rFonts w:eastAsiaTheme="minorEastAsia"/>
          <w:i w:val="0"/>
          <w:iCs w:val="0"/>
          <w:noProof/>
          <w:sz w:val="22"/>
          <w:szCs w:val="22"/>
          <w:lang w:eastAsia="sk-SK"/>
        </w:rPr>
      </w:pPr>
      <w:hyperlink w:anchor="_Toc48904780" w:history="1">
        <w:r w:rsidR="00530D69" w:rsidRPr="003D1025">
          <w:rPr>
            <w:rStyle w:val="Hyperlink"/>
            <w:rFonts w:cs="Times New Roman"/>
            <w:noProof/>
          </w:rPr>
          <w:t>22</w:t>
        </w:r>
        <w:r w:rsidR="00530D69">
          <w:rPr>
            <w:rFonts w:eastAsiaTheme="minorEastAsia"/>
            <w:i w:val="0"/>
            <w:iCs w:val="0"/>
            <w:noProof/>
            <w:sz w:val="22"/>
            <w:szCs w:val="22"/>
            <w:lang w:eastAsia="sk-SK"/>
          </w:rPr>
          <w:tab/>
        </w:r>
        <w:r w:rsidR="00530D69" w:rsidRPr="003D1025">
          <w:rPr>
            <w:rStyle w:val="Hyperlink"/>
            <w:noProof/>
          </w:rPr>
          <w:t>Doplnenie, zmena a odvolanie ponúk</w:t>
        </w:r>
        <w:r w:rsidR="00530D69">
          <w:rPr>
            <w:noProof/>
            <w:webHidden/>
          </w:rPr>
          <w:tab/>
        </w:r>
        <w:r w:rsidR="00530D69">
          <w:rPr>
            <w:noProof/>
            <w:webHidden/>
          </w:rPr>
          <w:fldChar w:fldCharType="begin"/>
        </w:r>
        <w:r w:rsidR="00530D69">
          <w:rPr>
            <w:noProof/>
            <w:webHidden/>
          </w:rPr>
          <w:instrText xml:space="preserve"> PAGEREF _Toc48904780 \h </w:instrText>
        </w:r>
        <w:r w:rsidR="00530D69">
          <w:rPr>
            <w:noProof/>
            <w:webHidden/>
          </w:rPr>
        </w:r>
        <w:r w:rsidR="00530D69">
          <w:rPr>
            <w:noProof/>
            <w:webHidden/>
          </w:rPr>
          <w:fldChar w:fldCharType="separate"/>
        </w:r>
        <w:r w:rsidR="00530D69">
          <w:rPr>
            <w:noProof/>
            <w:webHidden/>
          </w:rPr>
          <w:t>14</w:t>
        </w:r>
        <w:r w:rsidR="00530D69">
          <w:rPr>
            <w:noProof/>
            <w:webHidden/>
          </w:rPr>
          <w:fldChar w:fldCharType="end"/>
        </w:r>
      </w:hyperlink>
    </w:p>
    <w:p w14:paraId="341BBDF6" w14:textId="317EBE1A" w:rsidR="00530D69" w:rsidRDefault="000800D2">
      <w:pPr>
        <w:pStyle w:val="TOC2"/>
        <w:rPr>
          <w:rFonts w:asciiTheme="minorHAnsi" w:eastAsiaTheme="minorEastAsia" w:hAnsiTheme="minorHAnsi" w:cstheme="minorBidi"/>
          <w:b w:val="0"/>
          <w:smallCaps w:val="0"/>
          <w:sz w:val="22"/>
          <w:szCs w:val="22"/>
          <w:lang w:eastAsia="sk-SK"/>
        </w:rPr>
      </w:pPr>
      <w:hyperlink w:anchor="_Toc48904781" w:history="1">
        <w:r w:rsidR="00530D69" w:rsidRPr="003D1025">
          <w:rPr>
            <w:rStyle w:val="Hyperlink"/>
          </w:rPr>
          <w:t>ODDIEL V</w:t>
        </w:r>
        <w:r w:rsidR="00530D69">
          <w:rPr>
            <w:rFonts w:asciiTheme="minorHAnsi" w:eastAsiaTheme="minorEastAsia" w:hAnsiTheme="minorHAnsi" w:cstheme="minorBidi"/>
            <w:b w:val="0"/>
            <w:smallCaps w:val="0"/>
            <w:sz w:val="22"/>
            <w:szCs w:val="22"/>
            <w:lang w:eastAsia="sk-SK"/>
          </w:rPr>
          <w:tab/>
        </w:r>
        <w:r w:rsidR="00530D69" w:rsidRPr="003D1025">
          <w:rPr>
            <w:rStyle w:val="Hyperlink"/>
          </w:rPr>
          <w:t>Otváranie a vyhodnotenie ponúk</w:t>
        </w:r>
        <w:r w:rsidR="00530D69">
          <w:rPr>
            <w:webHidden/>
          </w:rPr>
          <w:tab/>
        </w:r>
        <w:r w:rsidR="00530D69">
          <w:rPr>
            <w:webHidden/>
          </w:rPr>
          <w:fldChar w:fldCharType="begin"/>
        </w:r>
        <w:r w:rsidR="00530D69">
          <w:rPr>
            <w:webHidden/>
          </w:rPr>
          <w:instrText xml:space="preserve"> PAGEREF _Toc48904781 \h </w:instrText>
        </w:r>
        <w:r w:rsidR="00530D69">
          <w:rPr>
            <w:webHidden/>
          </w:rPr>
        </w:r>
        <w:r w:rsidR="00530D69">
          <w:rPr>
            <w:webHidden/>
          </w:rPr>
          <w:fldChar w:fldCharType="separate"/>
        </w:r>
        <w:r w:rsidR="00530D69">
          <w:rPr>
            <w:webHidden/>
          </w:rPr>
          <w:t>14</w:t>
        </w:r>
        <w:r w:rsidR="00530D69">
          <w:rPr>
            <w:webHidden/>
          </w:rPr>
          <w:fldChar w:fldCharType="end"/>
        </w:r>
      </w:hyperlink>
    </w:p>
    <w:p w14:paraId="27535771" w14:textId="6C1595A9" w:rsidR="00530D69" w:rsidRDefault="000800D2">
      <w:pPr>
        <w:pStyle w:val="TOC3"/>
        <w:tabs>
          <w:tab w:val="left" w:pos="709"/>
        </w:tabs>
        <w:rPr>
          <w:rFonts w:eastAsiaTheme="minorEastAsia"/>
          <w:i w:val="0"/>
          <w:iCs w:val="0"/>
          <w:noProof/>
          <w:sz w:val="22"/>
          <w:szCs w:val="22"/>
          <w:lang w:eastAsia="sk-SK"/>
        </w:rPr>
      </w:pPr>
      <w:hyperlink w:anchor="_Toc48904782" w:history="1">
        <w:r w:rsidR="00530D69" w:rsidRPr="003D1025">
          <w:rPr>
            <w:rStyle w:val="Hyperlink"/>
            <w:rFonts w:cs="Times New Roman"/>
            <w:noProof/>
          </w:rPr>
          <w:t>23</w:t>
        </w:r>
        <w:r w:rsidR="00530D69">
          <w:rPr>
            <w:rFonts w:eastAsiaTheme="minorEastAsia"/>
            <w:i w:val="0"/>
            <w:iCs w:val="0"/>
            <w:noProof/>
            <w:sz w:val="22"/>
            <w:szCs w:val="22"/>
            <w:lang w:eastAsia="sk-SK"/>
          </w:rPr>
          <w:tab/>
        </w:r>
        <w:r w:rsidR="00530D69" w:rsidRPr="003D1025">
          <w:rPr>
            <w:rStyle w:val="Hyperlink"/>
            <w:noProof/>
          </w:rPr>
          <w:t>Otváranie ponúk</w:t>
        </w:r>
        <w:r w:rsidR="00530D69">
          <w:rPr>
            <w:noProof/>
            <w:webHidden/>
          </w:rPr>
          <w:tab/>
        </w:r>
        <w:r w:rsidR="00530D69">
          <w:rPr>
            <w:noProof/>
            <w:webHidden/>
          </w:rPr>
          <w:fldChar w:fldCharType="begin"/>
        </w:r>
        <w:r w:rsidR="00530D69">
          <w:rPr>
            <w:noProof/>
            <w:webHidden/>
          </w:rPr>
          <w:instrText xml:space="preserve"> PAGEREF _Toc48904782 \h </w:instrText>
        </w:r>
        <w:r w:rsidR="00530D69">
          <w:rPr>
            <w:noProof/>
            <w:webHidden/>
          </w:rPr>
        </w:r>
        <w:r w:rsidR="00530D69">
          <w:rPr>
            <w:noProof/>
            <w:webHidden/>
          </w:rPr>
          <w:fldChar w:fldCharType="separate"/>
        </w:r>
        <w:r w:rsidR="00530D69">
          <w:rPr>
            <w:noProof/>
            <w:webHidden/>
          </w:rPr>
          <w:t>14</w:t>
        </w:r>
        <w:r w:rsidR="00530D69">
          <w:rPr>
            <w:noProof/>
            <w:webHidden/>
          </w:rPr>
          <w:fldChar w:fldCharType="end"/>
        </w:r>
      </w:hyperlink>
    </w:p>
    <w:p w14:paraId="434E520F" w14:textId="59401E12" w:rsidR="00530D69" w:rsidRDefault="000800D2">
      <w:pPr>
        <w:pStyle w:val="TOC3"/>
        <w:tabs>
          <w:tab w:val="left" w:pos="709"/>
        </w:tabs>
        <w:rPr>
          <w:rFonts w:eastAsiaTheme="minorEastAsia"/>
          <w:i w:val="0"/>
          <w:iCs w:val="0"/>
          <w:noProof/>
          <w:sz w:val="22"/>
          <w:szCs w:val="22"/>
          <w:lang w:eastAsia="sk-SK"/>
        </w:rPr>
      </w:pPr>
      <w:hyperlink w:anchor="_Toc48904783" w:history="1">
        <w:r w:rsidR="00530D69" w:rsidRPr="003D1025">
          <w:rPr>
            <w:rStyle w:val="Hyperlink"/>
            <w:rFonts w:cs="Times New Roman"/>
            <w:noProof/>
          </w:rPr>
          <w:t>24</w:t>
        </w:r>
        <w:r w:rsidR="00530D69">
          <w:rPr>
            <w:rFonts w:eastAsiaTheme="minorEastAsia"/>
            <w:i w:val="0"/>
            <w:iCs w:val="0"/>
            <w:noProof/>
            <w:sz w:val="22"/>
            <w:szCs w:val="22"/>
            <w:lang w:eastAsia="sk-SK"/>
          </w:rPr>
          <w:tab/>
        </w:r>
        <w:r w:rsidR="00530D69" w:rsidRPr="003D1025">
          <w:rPr>
            <w:rStyle w:val="Hyperlink"/>
            <w:noProof/>
          </w:rPr>
          <w:t>Vyhodnotenie splnenia podmienok účasti, vysvetľovanie a vyhodnocovanie ponúk</w:t>
        </w:r>
        <w:r w:rsidR="00530D69">
          <w:rPr>
            <w:noProof/>
            <w:webHidden/>
          </w:rPr>
          <w:tab/>
        </w:r>
        <w:r w:rsidR="00530D69">
          <w:rPr>
            <w:noProof/>
            <w:webHidden/>
          </w:rPr>
          <w:fldChar w:fldCharType="begin"/>
        </w:r>
        <w:r w:rsidR="00530D69">
          <w:rPr>
            <w:noProof/>
            <w:webHidden/>
          </w:rPr>
          <w:instrText xml:space="preserve"> PAGEREF _Toc48904783 \h </w:instrText>
        </w:r>
        <w:r w:rsidR="00530D69">
          <w:rPr>
            <w:noProof/>
            <w:webHidden/>
          </w:rPr>
        </w:r>
        <w:r w:rsidR="00530D69">
          <w:rPr>
            <w:noProof/>
            <w:webHidden/>
          </w:rPr>
          <w:fldChar w:fldCharType="separate"/>
        </w:r>
        <w:r w:rsidR="00530D69">
          <w:rPr>
            <w:noProof/>
            <w:webHidden/>
          </w:rPr>
          <w:t>15</w:t>
        </w:r>
        <w:r w:rsidR="00530D69">
          <w:rPr>
            <w:noProof/>
            <w:webHidden/>
          </w:rPr>
          <w:fldChar w:fldCharType="end"/>
        </w:r>
      </w:hyperlink>
    </w:p>
    <w:p w14:paraId="2EAED248" w14:textId="7F7CCCE1" w:rsidR="00530D69" w:rsidRDefault="000800D2">
      <w:pPr>
        <w:pStyle w:val="TOC3"/>
        <w:tabs>
          <w:tab w:val="left" w:pos="709"/>
        </w:tabs>
        <w:rPr>
          <w:rFonts w:eastAsiaTheme="minorEastAsia"/>
          <w:i w:val="0"/>
          <w:iCs w:val="0"/>
          <w:noProof/>
          <w:sz w:val="22"/>
          <w:szCs w:val="22"/>
          <w:lang w:eastAsia="sk-SK"/>
        </w:rPr>
      </w:pPr>
      <w:hyperlink w:anchor="_Toc48904784" w:history="1">
        <w:r w:rsidR="00530D69" w:rsidRPr="003D1025">
          <w:rPr>
            <w:rStyle w:val="Hyperlink"/>
            <w:rFonts w:cs="Times New Roman"/>
            <w:noProof/>
          </w:rPr>
          <w:t>25</w:t>
        </w:r>
        <w:r w:rsidR="00530D69">
          <w:rPr>
            <w:rFonts w:eastAsiaTheme="minorEastAsia"/>
            <w:i w:val="0"/>
            <w:iCs w:val="0"/>
            <w:noProof/>
            <w:sz w:val="22"/>
            <w:szCs w:val="22"/>
            <w:lang w:eastAsia="sk-SK"/>
          </w:rPr>
          <w:tab/>
        </w:r>
        <w:r w:rsidR="00530D69" w:rsidRPr="003D1025">
          <w:rPr>
            <w:rStyle w:val="Hyperlink"/>
            <w:noProof/>
          </w:rPr>
          <w:t>Dôvernosť procesu Verejného obstarávania</w:t>
        </w:r>
        <w:r w:rsidR="00530D69">
          <w:rPr>
            <w:noProof/>
            <w:webHidden/>
          </w:rPr>
          <w:tab/>
        </w:r>
        <w:r w:rsidR="00530D69">
          <w:rPr>
            <w:noProof/>
            <w:webHidden/>
          </w:rPr>
          <w:fldChar w:fldCharType="begin"/>
        </w:r>
        <w:r w:rsidR="00530D69">
          <w:rPr>
            <w:noProof/>
            <w:webHidden/>
          </w:rPr>
          <w:instrText xml:space="preserve"> PAGEREF _Toc48904784 \h </w:instrText>
        </w:r>
        <w:r w:rsidR="00530D69">
          <w:rPr>
            <w:noProof/>
            <w:webHidden/>
          </w:rPr>
        </w:r>
        <w:r w:rsidR="00530D69">
          <w:rPr>
            <w:noProof/>
            <w:webHidden/>
          </w:rPr>
          <w:fldChar w:fldCharType="separate"/>
        </w:r>
        <w:r w:rsidR="00530D69">
          <w:rPr>
            <w:noProof/>
            <w:webHidden/>
          </w:rPr>
          <w:t>15</w:t>
        </w:r>
        <w:r w:rsidR="00530D69">
          <w:rPr>
            <w:noProof/>
            <w:webHidden/>
          </w:rPr>
          <w:fldChar w:fldCharType="end"/>
        </w:r>
      </w:hyperlink>
    </w:p>
    <w:p w14:paraId="03C5DCEA" w14:textId="5C8448D9" w:rsidR="00530D69" w:rsidRDefault="000800D2">
      <w:pPr>
        <w:pStyle w:val="TOC2"/>
        <w:rPr>
          <w:rFonts w:asciiTheme="minorHAnsi" w:eastAsiaTheme="minorEastAsia" w:hAnsiTheme="minorHAnsi" w:cstheme="minorBidi"/>
          <w:b w:val="0"/>
          <w:smallCaps w:val="0"/>
          <w:sz w:val="22"/>
          <w:szCs w:val="22"/>
          <w:lang w:eastAsia="sk-SK"/>
        </w:rPr>
      </w:pPr>
      <w:hyperlink w:anchor="_Toc48904785" w:history="1">
        <w:r w:rsidR="00530D69" w:rsidRPr="003D1025">
          <w:rPr>
            <w:rStyle w:val="Hyperlink"/>
          </w:rPr>
          <w:t>ODDIEL VI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Prijatie ponuky a</w:t>
        </w:r>
        <w:r w:rsidR="00530D69" w:rsidRPr="003D1025">
          <w:rPr>
            <w:rStyle w:val="Hyperlink"/>
            <w:rFonts w:cs="Calibri"/>
          </w:rPr>
          <w:t> </w:t>
        </w:r>
        <w:r w:rsidR="00530D69" w:rsidRPr="003D1025">
          <w:rPr>
            <w:rStyle w:val="Hyperlink"/>
          </w:rPr>
          <w:t>uzavretie zmluvy</w:t>
        </w:r>
        <w:r w:rsidR="00530D69">
          <w:rPr>
            <w:webHidden/>
          </w:rPr>
          <w:tab/>
        </w:r>
        <w:r w:rsidR="00530D69">
          <w:rPr>
            <w:webHidden/>
          </w:rPr>
          <w:fldChar w:fldCharType="begin"/>
        </w:r>
        <w:r w:rsidR="00530D69">
          <w:rPr>
            <w:webHidden/>
          </w:rPr>
          <w:instrText xml:space="preserve"> PAGEREF _Toc48904785 \h </w:instrText>
        </w:r>
        <w:r w:rsidR="00530D69">
          <w:rPr>
            <w:webHidden/>
          </w:rPr>
        </w:r>
        <w:r w:rsidR="00530D69">
          <w:rPr>
            <w:webHidden/>
          </w:rPr>
          <w:fldChar w:fldCharType="separate"/>
        </w:r>
        <w:r w:rsidR="00530D69">
          <w:rPr>
            <w:webHidden/>
          </w:rPr>
          <w:t>16</w:t>
        </w:r>
        <w:r w:rsidR="00530D69">
          <w:rPr>
            <w:webHidden/>
          </w:rPr>
          <w:fldChar w:fldCharType="end"/>
        </w:r>
      </w:hyperlink>
    </w:p>
    <w:p w14:paraId="58B8BECB" w14:textId="5DAA6E9F" w:rsidR="00530D69" w:rsidRDefault="000800D2">
      <w:pPr>
        <w:pStyle w:val="TOC3"/>
        <w:tabs>
          <w:tab w:val="left" w:pos="709"/>
        </w:tabs>
        <w:rPr>
          <w:rFonts w:eastAsiaTheme="minorEastAsia"/>
          <w:i w:val="0"/>
          <w:iCs w:val="0"/>
          <w:noProof/>
          <w:sz w:val="22"/>
          <w:szCs w:val="22"/>
          <w:lang w:eastAsia="sk-SK"/>
        </w:rPr>
      </w:pPr>
      <w:hyperlink w:anchor="_Toc48904786" w:history="1">
        <w:r w:rsidR="00530D69" w:rsidRPr="003D1025">
          <w:rPr>
            <w:rStyle w:val="Hyperlink"/>
            <w:rFonts w:cs="Times New Roman"/>
            <w:noProof/>
          </w:rPr>
          <w:t>26</w:t>
        </w:r>
        <w:r w:rsidR="00530D69">
          <w:rPr>
            <w:rFonts w:eastAsiaTheme="minorEastAsia"/>
            <w:i w:val="0"/>
            <w:iCs w:val="0"/>
            <w:noProof/>
            <w:sz w:val="22"/>
            <w:szCs w:val="22"/>
            <w:lang w:eastAsia="sk-SK"/>
          </w:rPr>
          <w:tab/>
        </w:r>
        <w:r w:rsidR="00530D69" w:rsidRPr="003D1025">
          <w:rPr>
            <w:rStyle w:val="Hyperlink"/>
            <w:noProof/>
          </w:rPr>
          <w:t>Vyhodnotenie splnenia podmienok účasti úspešného uchádzača a informácia o výsledku hodnotenia ponúk</w:t>
        </w:r>
        <w:r w:rsidR="00530D69">
          <w:rPr>
            <w:noProof/>
            <w:webHidden/>
          </w:rPr>
          <w:tab/>
        </w:r>
        <w:r w:rsidR="00530D69">
          <w:rPr>
            <w:noProof/>
            <w:webHidden/>
          </w:rPr>
          <w:fldChar w:fldCharType="begin"/>
        </w:r>
        <w:r w:rsidR="00530D69">
          <w:rPr>
            <w:noProof/>
            <w:webHidden/>
          </w:rPr>
          <w:instrText xml:space="preserve"> PAGEREF _Toc48904786 \h </w:instrText>
        </w:r>
        <w:r w:rsidR="00530D69">
          <w:rPr>
            <w:noProof/>
            <w:webHidden/>
          </w:rPr>
        </w:r>
        <w:r w:rsidR="00530D69">
          <w:rPr>
            <w:noProof/>
            <w:webHidden/>
          </w:rPr>
          <w:fldChar w:fldCharType="separate"/>
        </w:r>
        <w:r w:rsidR="00530D69">
          <w:rPr>
            <w:noProof/>
            <w:webHidden/>
          </w:rPr>
          <w:t>16</w:t>
        </w:r>
        <w:r w:rsidR="00530D69">
          <w:rPr>
            <w:noProof/>
            <w:webHidden/>
          </w:rPr>
          <w:fldChar w:fldCharType="end"/>
        </w:r>
      </w:hyperlink>
    </w:p>
    <w:p w14:paraId="427C5E05" w14:textId="37EBE653" w:rsidR="00530D69" w:rsidRDefault="000800D2">
      <w:pPr>
        <w:pStyle w:val="TOC3"/>
        <w:tabs>
          <w:tab w:val="left" w:pos="709"/>
        </w:tabs>
        <w:rPr>
          <w:rFonts w:eastAsiaTheme="minorEastAsia"/>
          <w:i w:val="0"/>
          <w:iCs w:val="0"/>
          <w:noProof/>
          <w:sz w:val="22"/>
          <w:szCs w:val="22"/>
          <w:lang w:eastAsia="sk-SK"/>
        </w:rPr>
      </w:pPr>
      <w:hyperlink w:anchor="_Toc48904787" w:history="1">
        <w:r w:rsidR="00530D69" w:rsidRPr="003D1025">
          <w:rPr>
            <w:rStyle w:val="Hyperlink"/>
            <w:rFonts w:cs="Times New Roman"/>
            <w:noProof/>
          </w:rPr>
          <w:t>27</w:t>
        </w:r>
        <w:r w:rsidR="00530D69">
          <w:rPr>
            <w:rFonts w:eastAsiaTheme="minorEastAsia"/>
            <w:i w:val="0"/>
            <w:iCs w:val="0"/>
            <w:noProof/>
            <w:sz w:val="22"/>
            <w:szCs w:val="22"/>
            <w:lang w:eastAsia="sk-SK"/>
          </w:rPr>
          <w:tab/>
        </w:r>
        <w:r w:rsidR="00530D69" w:rsidRPr="003D1025">
          <w:rPr>
            <w:rStyle w:val="Hyperlink"/>
            <w:noProof/>
          </w:rPr>
          <w:t>Uzavretie zmluvy</w:t>
        </w:r>
        <w:r w:rsidR="00530D69">
          <w:rPr>
            <w:noProof/>
            <w:webHidden/>
          </w:rPr>
          <w:tab/>
        </w:r>
        <w:r w:rsidR="00530D69">
          <w:rPr>
            <w:noProof/>
            <w:webHidden/>
          </w:rPr>
          <w:fldChar w:fldCharType="begin"/>
        </w:r>
        <w:r w:rsidR="00530D69">
          <w:rPr>
            <w:noProof/>
            <w:webHidden/>
          </w:rPr>
          <w:instrText xml:space="preserve"> PAGEREF _Toc48904787 \h </w:instrText>
        </w:r>
        <w:r w:rsidR="00530D69">
          <w:rPr>
            <w:noProof/>
            <w:webHidden/>
          </w:rPr>
        </w:r>
        <w:r w:rsidR="00530D69">
          <w:rPr>
            <w:noProof/>
            <w:webHidden/>
          </w:rPr>
          <w:fldChar w:fldCharType="separate"/>
        </w:r>
        <w:r w:rsidR="00530D69">
          <w:rPr>
            <w:noProof/>
            <w:webHidden/>
          </w:rPr>
          <w:t>16</w:t>
        </w:r>
        <w:r w:rsidR="00530D69">
          <w:rPr>
            <w:noProof/>
            <w:webHidden/>
          </w:rPr>
          <w:fldChar w:fldCharType="end"/>
        </w:r>
      </w:hyperlink>
    </w:p>
    <w:p w14:paraId="382FAB5A" w14:textId="463643E9" w:rsidR="00530D69" w:rsidRDefault="000800D2">
      <w:pPr>
        <w:pStyle w:val="TOC1"/>
        <w:rPr>
          <w:rFonts w:asciiTheme="minorHAnsi" w:eastAsiaTheme="minorEastAsia" w:hAnsiTheme="minorHAnsi" w:cstheme="minorBidi"/>
          <w:b w:val="0"/>
          <w:bCs w:val="0"/>
          <w:caps w:val="0"/>
          <w:sz w:val="22"/>
          <w:szCs w:val="22"/>
          <w:lang w:eastAsia="sk-SK"/>
        </w:rPr>
      </w:pPr>
      <w:hyperlink w:anchor="_Toc48904788" w:history="1">
        <w:r w:rsidR="00530D69" w:rsidRPr="003D1025">
          <w:rPr>
            <w:rStyle w:val="Hyperlink"/>
          </w:rPr>
          <w:t>ČASŤ B</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Opis predmetu zákazky</w:t>
        </w:r>
        <w:r w:rsidR="00530D69">
          <w:rPr>
            <w:webHidden/>
          </w:rPr>
          <w:tab/>
        </w:r>
        <w:r w:rsidR="00530D69">
          <w:rPr>
            <w:webHidden/>
          </w:rPr>
          <w:fldChar w:fldCharType="begin"/>
        </w:r>
        <w:r w:rsidR="00530D69">
          <w:rPr>
            <w:webHidden/>
          </w:rPr>
          <w:instrText xml:space="preserve"> PAGEREF _Toc48904788 \h </w:instrText>
        </w:r>
        <w:r w:rsidR="00530D69">
          <w:rPr>
            <w:webHidden/>
          </w:rPr>
        </w:r>
        <w:r w:rsidR="00530D69">
          <w:rPr>
            <w:webHidden/>
          </w:rPr>
          <w:fldChar w:fldCharType="separate"/>
        </w:r>
        <w:r w:rsidR="00530D69">
          <w:rPr>
            <w:webHidden/>
          </w:rPr>
          <w:t>18</w:t>
        </w:r>
        <w:r w:rsidR="00530D69">
          <w:rPr>
            <w:webHidden/>
          </w:rPr>
          <w:fldChar w:fldCharType="end"/>
        </w:r>
      </w:hyperlink>
    </w:p>
    <w:p w14:paraId="17CD64C1" w14:textId="79A83213" w:rsidR="00530D69" w:rsidRDefault="000800D2">
      <w:pPr>
        <w:pStyle w:val="TOC3"/>
        <w:rPr>
          <w:rFonts w:eastAsiaTheme="minorEastAsia"/>
          <w:i w:val="0"/>
          <w:iCs w:val="0"/>
          <w:noProof/>
          <w:sz w:val="22"/>
          <w:szCs w:val="22"/>
          <w:lang w:eastAsia="sk-SK"/>
        </w:rPr>
      </w:pPr>
      <w:hyperlink w:anchor="_Toc48904789"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Základný účel obstarania predmetu zákazky</w:t>
        </w:r>
        <w:r w:rsidR="00530D69">
          <w:rPr>
            <w:noProof/>
            <w:webHidden/>
          </w:rPr>
          <w:tab/>
        </w:r>
        <w:r w:rsidR="00530D69">
          <w:rPr>
            <w:noProof/>
            <w:webHidden/>
          </w:rPr>
          <w:fldChar w:fldCharType="begin"/>
        </w:r>
        <w:r w:rsidR="00530D69">
          <w:rPr>
            <w:noProof/>
            <w:webHidden/>
          </w:rPr>
          <w:instrText xml:space="preserve"> PAGEREF _Toc48904789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3D9EF769" w14:textId="7EFFF64A" w:rsidR="00530D69" w:rsidRDefault="000800D2">
      <w:pPr>
        <w:pStyle w:val="TOC3"/>
        <w:rPr>
          <w:rFonts w:eastAsiaTheme="minorEastAsia"/>
          <w:i w:val="0"/>
          <w:iCs w:val="0"/>
          <w:noProof/>
          <w:sz w:val="22"/>
          <w:szCs w:val="22"/>
          <w:lang w:eastAsia="sk-SK"/>
        </w:rPr>
      </w:pPr>
      <w:hyperlink w:anchor="_Toc48904790"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Základný opis predmetu zákazky</w:t>
        </w:r>
        <w:r w:rsidR="00530D69">
          <w:rPr>
            <w:noProof/>
            <w:webHidden/>
          </w:rPr>
          <w:tab/>
        </w:r>
        <w:r w:rsidR="00530D69">
          <w:rPr>
            <w:noProof/>
            <w:webHidden/>
          </w:rPr>
          <w:fldChar w:fldCharType="begin"/>
        </w:r>
        <w:r w:rsidR="00530D69">
          <w:rPr>
            <w:noProof/>
            <w:webHidden/>
          </w:rPr>
          <w:instrText xml:space="preserve"> PAGEREF _Toc48904790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168652EF" w14:textId="6A8B9E31" w:rsidR="00530D69" w:rsidRDefault="000800D2">
      <w:pPr>
        <w:pStyle w:val="TOC3"/>
        <w:rPr>
          <w:rFonts w:eastAsiaTheme="minorEastAsia"/>
          <w:i w:val="0"/>
          <w:iCs w:val="0"/>
          <w:noProof/>
          <w:sz w:val="22"/>
          <w:szCs w:val="22"/>
          <w:lang w:eastAsia="sk-SK"/>
        </w:rPr>
      </w:pPr>
      <w:hyperlink w:anchor="_Toc48904791" w:history="1">
        <w:r w:rsidR="00530D69" w:rsidRPr="003D1025">
          <w:rPr>
            <w:rStyle w:val="Hyperlink"/>
            <w:rFonts w:cs="Times New Roman"/>
            <w:noProof/>
          </w:rPr>
          <w:t>3</w:t>
        </w:r>
        <w:r w:rsidR="00530D69">
          <w:rPr>
            <w:rFonts w:eastAsiaTheme="minorEastAsia"/>
            <w:i w:val="0"/>
            <w:iCs w:val="0"/>
            <w:noProof/>
            <w:sz w:val="22"/>
            <w:szCs w:val="22"/>
            <w:lang w:eastAsia="sk-SK"/>
          </w:rPr>
          <w:tab/>
        </w:r>
        <w:r w:rsidR="00530D69" w:rsidRPr="003D1025">
          <w:rPr>
            <w:rStyle w:val="Hyperlink"/>
            <w:noProof/>
          </w:rPr>
          <w:t>Charakteristika súčasného stavu Budovy</w:t>
        </w:r>
        <w:r w:rsidR="00530D69">
          <w:rPr>
            <w:noProof/>
            <w:webHidden/>
          </w:rPr>
          <w:tab/>
        </w:r>
        <w:r w:rsidR="00530D69">
          <w:rPr>
            <w:noProof/>
            <w:webHidden/>
          </w:rPr>
          <w:fldChar w:fldCharType="begin"/>
        </w:r>
        <w:r w:rsidR="00530D69">
          <w:rPr>
            <w:noProof/>
            <w:webHidden/>
          </w:rPr>
          <w:instrText xml:space="preserve"> PAGEREF _Toc48904791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3A2861DB" w14:textId="0CEDD388" w:rsidR="00530D69" w:rsidRDefault="000800D2">
      <w:pPr>
        <w:pStyle w:val="TOC3"/>
        <w:rPr>
          <w:rFonts w:eastAsiaTheme="minorEastAsia"/>
          <w:i w:val="0"/>
          <w:iCs w:val="0"/>
          <w:noProof/>
          <w:sz w:val="22"/>
          <w:szCs w:val="22"/>
          <w:lang w:eastAsia="sk-SK"/>
        </w:rPr>
      </w:pPr>
      <w:hyperlink w:anchor="_Toc48904792" w:history="1">
        <w:r w:rsidR="00530D69" w:rsidRPr="003D1025">
          <w:rPr>
            <w:rStyle w:val="Hyperlink"/>
            <w:rFonts w:cs="Times New Roman"/>
            <w:noProof/>
          </w:rPr>
          <w:t>4</w:t>
        </w:r>
        <w:r w:rsidR="00530D69">
          <w:rPr>
            <w:rFonts w:eastAsiaTheme="minorEastAsia"/>
            <w:i w:val="0"/>
            <w:iCs w:val="0"/>
            <w:noProof/>
            <w:sz w:val="22"/>
            <w:szCs w:val="22"/>
            <w:lang w:eastAsia="sk-SK"/>
          </w:rPr>
          <w:tab/>
        </w:r>
        <w:r w:rsidR="00530D69" w:rsidRPr="003D1025">
          <w:rPr>
            <w:rStyle w:val="Hyperlink"/>
            <w:noProof/>
          </w:rPr>
          <w:t>Požiadavky na minimálny rozsah realizácie predmetu zákazky a rozsah minimálnych opatrení</w:t>
        </w:r>
        <w:r w:rsidR="00530D69">
          <w:rPr>
            <w:noProof/>
            <w:webHidden/>
          </w:rPr>
          <w:tab/>
        </w:r>
        <w:r w:rsidR="00530D69">
          <w:rPr>
            <w:noProof/>
            <w:webHidden/>
          </w:rPr>
          <w:fldChar w:fldCharType="begin"/>
        </w:r>
        <w:r w:rsidR="00530D69">
          <w:rPr>
            <w:noProof/>
            <w:webHidden/>
          </w:rPr>
          <w:instrText xml:space="preserve"> PAGEREF _Toc48904792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3A3EEFE4" w14:textId="753B8285" w:rsidR="00530D69" w:rsidRDefault="000800D2">
      <w:pPr>
        <w:pStyle w:val="TOC3"/>
        <w:rPr>
          <w:rFonts w:eastAsiaTheme="minorEastAsia"/>
          <w:i w:val="0"/>
          <w:iCs w:val="0"/>
          <w:noProof/>
          <w:sz w:val="22"/>
          <w:szCs w:val="22"/>
          <w:lang w:eastAsia="sk-SK"/>
        </w:rPr>
      </w:pPr>
      <w:hyperlink w:anchor="_Toc48904793" w:history="1">
        <w:r w:rsidR="00530D69" w:rsidRPr="003D1025">
          <w:rPr>
            <w:rStyle w:val="Hyperlink"/>
            <w:rFonts w:cs="Times New Roman"/>
            <w:noProof/>
          </w:rPr>
          <w:t>5</w:t>
        </w:r>
        <w:r w:rsidR="00530D69">
          <w:rPr>
            <w:rFonts w:eastAsiaTheme="minorEastAsia"/>
            <w:i w:val="0"/>
            <w:iCs w:val="0"/>
            <w:noProof/>
            <w:sz w:val="22"/>
            <w:szCs w:val="22"/>
            <w:lang w:eastAsia="sk-SK"/>
          </w:rPr>
          <w:tab/>
        </w:r>
        <w:r w:rsidR="00530D69" w:rsidRPr="003D1025">
          <w:rPr>
            <w:rStyle w:val="Hyperlink"/>
            <w:noProof/>
          </w:rPr>
          <w:t>Záruka</w:t>
        </w:r>
        <w:r w:rsidR="00530D69">
          <w:rPr>
            <w:noProof/>
            <w:webHidden/>
          </w:rPr>
          <w:tab/>
        </w:r>
        <w:r w:rsidR="00530D69">
          <w:rPr>
            <w:noProof/>
            <w:webHidden/>
          </w:rPr>
          <w:fldChar w:fldCharType="begin"/>
        </w:r>
        <w:r w:rsidR="00530D69">
          <w:rPr>
            <w:noProof/>
            <w:webHidden/>
          </w:rPr>
          <w:instrText xml:space="preserve"> PAGEREF _Toc48904793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1B85D5CC" w14:textId="579E7F46" w:rsidR="00530D69" w:rsidRDefault="000800D2">
      <w:pPr>
        <w:pStyle w:val="TOC3"/>
        <w:rPr>
          <w:rFonts w:eastAsiaTheme="minorEastAsia"/>
          <w:i w:val="0"/>
          <w:iCs w:val="0"/>
          <w:noProof/>
          <w:sz w:val="22"/>
          <w:szCs w:val="22"/>
          <w:lang w:eastAsia="sk-SK"/>
        </w:rPr>
      </w:pPr>
      <w:hyperlink w:anchor="_Toc48904794" w:history="1">
        <w:r w:rsidR="00530D69" w:rsidRPr="003D1025">
          <w:rPr>
            <w:rStyle w:val="Hyperlink"/>
            <w:rFonts w:cs="Times New Roman"/>
            <w:noProof/>
          </w:rPr>
          <w:t>6</w:t>
        </w:r>
        <w:r w:rsidR="00530D69">
          <w:rPr>
            <w:rFonts w:eastAsiaTheme="minorEastAsia"/>
            <w:i w:val="0"/>
            <w:iCs w:val="0"/>
            <w:noProof/>
            <w:sz w:val="22"/>
            <w:szCs w:val="22"/>
            <w:lang w:eastAsia="sk-SK"/>
          </w:rPr>
          <w:tab/>
        </w:r>
        <w:r w:rsidR="00530D69" w:rsidRPr="003D1025">
          <w:rPr>
            <w:rStyle w:val="Hyperlink"/>
            <w:noProof/>
          </w:rPr>
          <w:t>Miesto realizácie predmetu zákazky</w:t>
        </w:r>
        <w:r w:rsidR="00530D69">
          <w:rPr>
            <w:noProof/>
            <w:webHidden/>
          </w:rPr>
          <w:tab/>
        </w:r>
        <w:r w:rsidR="00530D69">
          <w:rPr>
            <w:noProof/>
            <w:webHidden/>
          </w:rPr>
          <w:fldChar w:fldCharType="begin"/>
        </w:r>
        <w:r w:rsidR="00530D69">
          <w:rPr>
            <w:noProof/>
            <w:webHidden/>
          </w:rPr>
          <w:instrText xml:space="preserve"> PAGEREF _Toc48904794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7867B006" w14:textId="7A30F87F" w:rsidR="00530D69" w:rsidRDefault="000800D2">
      <w:pPr>
        <w:pStyle w:val="TOC3"/>
        <w:rPr>
          <w:rFonts w:eastAsiaTheme="minorEastAsia"/>
          <w:i w:val="0"/>
          <w:iCs w:val="0"/>
          <w:noProof/>
          <w:sz w:val="22"/>
          <w:szCs w:val="22"/>
          <w:lang w:eastAsia="sk-SK"/>
        </w:rPr>
      </w:pPr>
      <w:hyperlink w:anchor="_Toc48904795" w:history="1">
        <w:r w:rsidR="00530D69" w:rsidRPr="003D1025">
          <w:rPr>
            <w:rStyle w:val="Hyperlink"/>
            <w:rFonts w:cs="Times New Roman"/>
            <w:noProof/>
          </w:rPr>
          <w:t>7</w:t>
        </w:r>
        <w:r w:rsidR="00530D69">
          <w:rPr>
            <w:rFonts w:eastAsiaTheme="minorEastAsia"/>
            <w:i w:val="0"/>
            <w:iCs w:val="0"/>
            <w:noProof/>
            <w:sz w:val="22"/>
            <w:szCs w:val="22"/>
            <w:lang w:eastAsia="sk-SK"/>
          </w:rPr>
          <w:tab/>
        </w:r>
        <w:r w:rsidR="00530D69" w:rsidRPr="003D1025">
          <w:rPr>
            <w:rStyle w:val="Hyperlink"/>
            <w:noProof/>
          </w:rPr>
          <w:t>Termín realizácie predmetu zákazky</w:t>
        </w:r>
        <w:r w:rsidR="00530D69">
          <w:rPr>
            <w:noProof/>
            <w:webHidden/>
          </w:rPr>
          <w:tab/>
        </w:r>
        <w:r w:rsidR="00530D69">
          <w:rPr>
            <w:noProof/>
            <w:webHidden/>
          </w:rPr>
          <w:fldChar w:fldCharType="begin"/>
        </w:r>
        <w:r w:rsidR="00530D69">
          <w:rPr>
            <w:noProof/>
            <w:webHidden/>
          </w:rPr>
          <w:instrText xml:space="preserve"> PAGEREF _Toc48904795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3CD8C9DF" w14:textId="7E2FBD39" w:rsidR="00530D69" w:rsidRDefault="000800D2">
      <w:pPr>
        <w:pStyle w:val="TOC3"/>
        <w:rPr>
          <w:rFonts w:eastAsiaTheme="minorEastAsia"/>
          <w:i w:val="0"/>
          <w:iCs w:val="0"/>
          <w:noProof/>
          <w:sz w:val="22"/>
          <w:szCs w:val="22"/>
          <w:lang w:eastAsia="sk-SK"/>
        </w:rPr>
      </w:pPr>
      <w:hyperlink w:anchor="_Toc48904796" w:history="1">
        <w:r w:rsidR="00530D69" w:rsidRPr="003D1025">
          <w:rPr>
            <w:rStyle w:val="Hyperlink"/>
            <w:rFonts w:cs="Times New Roman"/>
            <w:noProof/>
          </w:rPr>
          <w:t>8</w:t>
        </w:r>
        <w:r w:rsidR="00530D69">
          <w:rPr>
            <w:rFonts w:eastAsiaTheme="minorEastAsia"/>
            <w:i w:val="0"/>
            <w:iCs w:val="0"/>
            <w:noProof/>
            <w:sz w:val="22"/>
            <w:szCs w:val="22"/>
            <w:lang w:eastAsia="sk-SK"/>
          </w:rPr>
          <w:tab/>
        </w:r>
        <w:r w:rsidR="00530D69" w:rsidRPr="003D1025">
          <w:rPr>
            <w:rStyle w:val="Hyperlink"/>
            <w:noProof/>
          </w:rPr>
          <w:t>Ďalšie požiadavky na realizáciu predmetu zákazky</w:t>
        </w:r>
        <w:r w:rsidR="00530D69">
          <w:rPr>
            <w:noProof/>
            <w:webHidden/>
          </w:rPr>
          <w:tab/>
        </w:r>
        <w:r w:rsidR="00530D69">
          <w:rPr>
            <w:noProof/>
            <w:webHidden/>
          </w:rPr>
          <w:fldChar w:fldCharType="begin"/>
        </w:r>
        <w:r w:rsidR="00530D69">
          <w:rPr>
            <w:noProof/>
            <w:webHidden/>
          </w:rPr>
          <w:instrText xml:space="preserve"> PAGEREF _Toc48904796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63C534DE" w14:textId="7D7AEB10" w:rsidR="00530D69" w:rsidRDefault="000800D2">
      <w:pPr>
        <w:pStyle w:val="TOC1"/>
        <w:rPr>
          <w:rFonts w:asciiTheme="minorHAnsi" w:eastAsiaTheme="minorEastAsia" w:hAnsiTheme="minorHAnsi" w:cstheme="minorBidi"/>
          <w:b w:val="0"/>
          <w:bCs w:val="0"/>
          <w:caps w:val="0"/>
          <w:sz w:val="22"/>
          <w:szCs w:val="22"/>
          <w:lang w:eastAsia="sk-SK"/>
        </w:rPr>
      </w:pPr>
      <w:hyperlink w:anchor="_Toc48904797" w:history="1">
        <w:r w:rsidR="00530D69" w:rsidRPr="003D1025">
          <w:rPr>
            <w:rStyle w:val="Hyperlink"/>
          </w:rPr>
          <w:t>ČASŤ C</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Spôsob určenia ceny</w:t>
        </w:r>
        <w:r w:rsidR="00530D69">
          <w:rPr>
            <w:webHidden/>
          </w:rPr>
          <w:tab/>
        </w:r>
        <w:r w:rsidR="00530D69">
          <w:rPr>
            <w:webHidden/>
          </w:rPr>
          <w:fldChar w:fldCharType="begin"/>
        </w:r>
        <w:r w:rsidR="00530D69">
          <w:rPr>
            <w:webHidden/>
          </w:rPr>
          <w:instrText xml:space="preserve"> PAGEREF _Toc48904797 \h </w:instrText>
        </w:r>
        <w:r w:rsidR="00530D69">
          <w:rPr>
            <w:webHidden/>
          </w:rPr>
        </w:r>
        <w:r w:rsidR="00530D69">
          <w:rPr>
            <w:webHidden/>
          </w:rPr>
          <w:fldChar w:fldCharType="separate"/>
        </w:r>
        <w:r w:rsidR="00530D69">
          <w:rPr>
            <w:webHidden/>
          </w:rPr>
          <w:t>20</w:t>
        </w:r>
        <w:r w:rsidR="00530D69">
          <w:rPr>
            <w:webHidden/>
          </w:rPr>
          <w:fldChar w:fldCharType="end"/>
        </w:r>
      </w:hyperlink>
    </w:p>
    <w:p w14:paraId="1F8A2615" w14:textId="46D36353" w:rsidR="00530D69" w:rsidRDefault="000800D2">
      <w:pPr>
        <w:pStyle w:val="TOC3"/>
        <w:rPr>
          <w:rFonts w:eastAsiaTheme="minorEastAsia"/>
          <w:i w:val="0"/>
          <w:iCs w:val="0"/>
          <w:noProof/>
          <w:sz w:val="22"/>
          <w:szCs w:val="22"/>
          <w:lang w:eastAsia="sk-SK"/>
        </w:rPr>
      </w:pPr>
      <w:hyperlink w:anchor="_Toc48904798"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Stanovenie ceny za predmet zákazky</w:t>
        </w:r>
        <w:r w:rsidR="00530D69">
          <w:rPr>
            <w:noProof/>
            <w:webHidden/>
          </w:rPr>
          <w:tab/>
        </w:r>
        <w:r w:rsidR="00530D69">
          <w:rPr>
            <w:noProof/>
            <w:webHidden/>
          </w:rPr>
          <w:fldChar w:fldCharType="begin"/>
        </w:r>
        <w:r w:rsidR="00530D69">
          <w:rPr>
            <w:noProof/>
            <w:webHidden/>
          </w:rPr>
          <w:instrText xml:space="preserve"> PAGEREF _Toc48904798 \h </w:instrText>
        </w:r>
        <w:r w:rsidR="00530D69">
          <w:rPr>
            <w:noProof/>
            <w:webHidden/>
          </w:rPr>
        </w:r>
        <w:r w:rsidR="00530D69">
          <w:rPr>
            <w:noProof/>
            <w:webHidden/>
          </w:rPr>
          <w:fldChar w:fldCharType="separate"/>
        </w:r>
        <w:r w:rsidR="00530D69">
          <w:rPr>
            <w:noProof/>
            <w:webHidden/>
          </w:rPr>
          <w:t>20</w:t>
        </w:r>
        <w:r w:rsidR="00530D69">
          <w:rPr>
            <w:noProof/>
            <w:webHidden/>
          </w:rPr>
          <w:fldChar w:fldCharType="end"/>
        </w:r>
      </w:hyperlink>
    </w:p>
    <w:p w14:paraId="11E3A9A8" w14:textId="40F91171" w:rsidR="00530D69" w:rsidRDefault="000800D2">
      <w:pPr>
        <w:pStyle w:val="TOC3"/>
        <w:rPr>
          <w:rFonts w:eastAsiaTheme="minorEastAsia"/>
          <w:i w:val="0"/>
          <w:iCs w:val="0"/>
          <w:noProof/>
          <w:sz w:val="22"/>
          <w:szCs w:val="22"/>
          <w:lang w:eastAsia="sk-SK"/>
        </w:rPr>
      </w:pPr>
      <w:hyperlink w:anchor="_Toc48904799"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Predloženie ceny za predmet zákazky</w:t>
        </w:r>
        <w:r w:rsidR="00530D69">
          <w:rPr>
            <w:noProof/>
            <w:webHidden/>
          </w:rPr>
          <w:tab/>
        </w:r>
        <w:r w:rsidR="00530D69">
          <w:rPr>
            <w:noProof/>
            <w:webHidden/>
          </w:rPr>
          <w:fldChar w:fldCharType="begin"/>
        </w:r>
        <w:r w:rsidR="00530D69">
          <w:rPr>
            <w:noProof/>
            <w:webHidden/>
          </w:rPr>
          <w:instrText xml:space="preserve"> PAGEREF _Toc48904799 \h </w:instrText>
        </w:r>
        <w:r w:rsidR="00530D69">
          <w:rPr>
            <w:noProof/>
            <w:webHidden/>
          </w:rPr>
        </w:r>
        <w:r w:rsidR="00530D69">
          <w:rPr>
            <w:noProof/>
            <w:webHidden/>
          </w:rPr>
          <w:fldChar w:fldCharType="separate"/>
        </w:r>
        <w:r w:rsidR="00530D69">
          <w:rPr>
            <w:noProof/>
            <w:webHidden/>
          </w:rPr>
          <w:t>20</w:t>
        </w:r>
        <w:r w:rsidR="00530D69">
          <w:rPr>
            <w:noProof/>
            <w:webHidden/>
          </w:rPr>
          <w:fldChar w:fldCharType="end"/>
        </w:r>
      </w:hyperlink>
    </w:p>
    <w:p w14:paraId="65F04415" w14:textId="3F1D5D2D" w:rsidR="00530D69" w:rsidRDefault="000800D2">
      <w:pPr>
        <w:pStyle w:val="TOC1"/>
        <w:rPr>
          <w:rFonts w:asciiTheme="minorHAnsi" w:eastAsiaTheme="minorEastAsia" w:hAnsiTheme="minorHAnsi" w:cstheme="minorBidi"/>
          <w:b w:val="0"/>
          <w:bCs w:val="0"/>
          <w:caps w:val="0"/>
          <w:sz w:val="22"/>
          <w:szCs w:val="22"/>
          <w:lang w:eastAsia="sk-SK"/>
        </w:rPr>
      </w:pPr>
      <w:hyperlink w:anchor="_Toc48904800" w:history="1">
        <w:r w:rsidR="00530D69" w:rsidRPr="003D1025">
          <w:rPr>
            <w:rStyle w:val="Hyperlink"/>
          </w:rPr>
          <w:t>ČASŤ D</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Obchodné podmienky</w:t>
        </w:r>
        <w:r w:rsidR="00530D69">
          <w:rPr>
            <w:webHidden/>
          </w:rPr>
          <w:tab/>
        </w:r>
        <w:r w:rsidR="00530D69">
          <w:rPr>
            <w:webHidden/>
          </w:rPr>
          <w:fldChar w:fldCharType="begin"/>
        </w:r>
        <w:r w:rsidR="00530D69">
          <w:rPr>
            <w:webHidden/>
          </w:rPr>
          <w:instrText xml:space="preserve"> PAGEREF _Toc48904800 \h </w:instrText>
        </w:r>
        <w:r w:rsidR="00530D69">
          <w:rPr>
            <w:webHidden/>
          </w:rPr>
        </w:r>
        <w:r w:rsidR="00530D69">
          <w:rPr>
            <w:webHidden/>
          </w:rPr>
          <w:fldChar w:fldCharType="separate"/>
        </w:r>
        <w:r w:rsidR="00530D69">
          <w:rPr>
            <w:webHidden/>
          </w:rPr>
          <w:t>21</w:t>
        </w:r>
        <w:r w:rsidR="00530D69">
          <w:rPr>
            <w:webHidden/>
          </w:rPr>
          <w:fldChar w:fldCharType="end"/>
        </w:r>
      </w:hyperlink>
    </w:p>
    <w:p w14:paraId="4D70C05B" w14:textId="67CCC6CC" w:rsidR="00530D69" w:rsidRDefault="000800D2">
      <w:pPr>
        <w:pStyle w:val="TOC3"/>
        <w:rPr>
          <w:rFonts w:eastAsiaTheme="minorEastAsia"/>
          <w:i w:val="0"/>
          <w:iCs w:val="0"/>
          <w:noProof/>
          <w:sz w:val="22"/>
          <w:szCs w:val="22"/>
          <w:lang w:eastAsia="sk-SK"/>
        </w:rPr>
      </w:pPr>
      <w:hyperlink w:anchor="_Toc48904801"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Podmienky uzatvorenia zmluvy</w:t>
        </w:r>
        <w:r w:rsidR="00530D69">
          <w:rPr>
            <w:noProof/>
            <w:webHidden/>
          </w:rPr>
          <w:tab/>
        </w:r>
        <w:r w:rsidR="00530D69">
          <w:rPr>
            <w:noProof/>
            <w:webHidden/>
          </w:rPr>
          <w:fldChar w:fldCharType="begin"/>
        </w:r>
        <w:r w:rsidR="00530D69">
          <w:rPr>
            <w:noProof/>
            <w:webHidden/>
          </w:rPr>
          <w:instrText xml:space="preserve"> PAGEREF _Toc48904801 \h </w:instrText>
        </w:r>
        <w:r w:rsidR="00530D69">
          <w:rPr>
            <w:noProof/>
            <w:webHidden/>
          </w:rPr>
        </w:r>
        <w:r w:rsidR="00530D69">
          <w:rPr>
            <w:noProof/>
            <w:webHidden/>
          </w:rPr>
          <w:fldChar w:fldCharType="separate"/>
        </w:r>
        <w:r w:rsidR="00530D69">
          <w:rPr>
            <w:noProof/>
            <w:webHidden/>
          </w:rPr>
          <w:t>21</w:t>
        </w:r>
        <w:r w:rsidR="00530D69">
          <w:rPr>
            <w:noProof/>
            <w:webHidden/>
          </w:rPr>
          <w:fldChar w:fldCharType="end"/>
        </w:r>
      </w:hyperlink>
    </w:p>
    <w:p w14:paraId="79903E05" w14:textId="01C3BD68" w:rsidR="00530D69" w:rsidRDefault="000800D2">
      <w:pPr>
        <w:pStyle w:val="TOC1"/>
        <w:rPr>
          <w:rFonts w:asciiTheme="minorHAnsi" w:eastAsiaTheme="minorEastAsia" w:hAnsiTheme="minorHAnsi" w:cstheme="minorBidi"/>
          <w:b w:val="0"/>
          <w:bCs w:val="0"/>
          <w:caps w:val="0"/>
          <w:sz w:val="22"/>
          <w:szCs w:val="22"/>
          <w:lang w:eastAsia="sk-SK"/>
        </w:rPr>
      </w:pPr>
      <w:hyperlink w:anchor="_Toc48904802" w:history="1">
        <w:r w:rsidR="00530D69" w:rsidRPr="003D1025">
          <w:rPr>
            <w:rStyle w:val="Hyperlink"/>
          </w:rPr>
          <w:t>ČASŤ E</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Kritériá hodnotenia ponúk</w:t>
        </w:r>
        <w:r w:rsidR="00530D69">
          <w:rPr>
            <w:webHidden/>
          </w:rPr>
          <w:tab/>
        </w:r>
        <w:r w:rsidR="00530D69">
          <w:rPr>
            <w:webHidden/>
          </w:rPr>
          <w:fldChar w:fldCharType="begin"/>
        </w:r>
        <w:r w:rsidR="00530D69">
          <w:rPr>
            <w:webHidden/>
          </w:rPr>
          <w:instrText xml:space="preserve"> PAGEREF _Toc48904802 \h </w:instrText>
        </w:r>
        <w:r w:rsidR="00530D69">
          <w:rPr>
            <w:webHidden/>
          </w:rPr>
        </w:r>
        <w:r w:rsidR="00530D69">
          <w:rPr>
            <w:webHidden/>
          </w:rPr>
          <w:fldChar w:fldCharType="separate"/>
        </w:r>
        <w:r w:rsidR="00530D69">
          <w:rPr>
            <w:webHidden/>
          </w:rPr>
          <w:t>22</w:t>
        </w:r>
        <w:r w:rsidR="00530D69">
          <w:rPr>
            <w:webHidden/>
          </w:rPr>
          <w:fldChar w:fldCharType="end"/>
        </w:r>
      </w:hyperlink>
    </w:p>
    <w:p w14:paraId="2DA8334A" w14:textId="1FE48818" w:rsidR="00530D69" w:rsidRDefault="000800D2">
      <w:pPr>
        <w:pStyle w:val="TOC3"/>
        <w:rPr>
          <w:rFonts w:eastAsiaTheme="minorEastAsia"/>
          <w:i w:val="0"/>
          <w:iCs w:val="0"/>
          <w:noProof/>
          <w:sz w:val="22"/>
          <w:szCs w:val="22"/>
          <w:lang w:eastAsia="sk-SK"/>
        </w:rPr>
      </w:pPr>
      <w:hyperlink w:anchor="_Toc48904803"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Kritériá na hodnotenie ponúk</w:t>
        </w:r>
        <w:r w:rsidR="00530D69">
          <w:rPr>
            <w:noProof/>
            <w:webHidden/>
          </w:rPr>
          <w:tab/>
        </w:r>
        <w:r w:rsidR="00530D69">
          <w:rPr>
            <w:noProof/>
            <w:webHidden/>
          </w:rPr>
          <w:fldChar w:fldCharType="begin"/>
        </w:r>
        <w:r w:rsidR="00530D69">
          <w:rPr>
            <w:noProof/>
            <w:webHidden/>
          </w:rPr>
          <w:instrText xml:space="preserve"> PAGEREF _Toc48904803 \h </w:instrText>
        </w:r>
        <w:r w:rsidR="00530D69">
          <w:rPr>
            <w:noProof/>
            <w:webHidden/>
          </w:rPr>
        </w:r>
        <w:r w:rsidR="00530D69">
          <w:rPr>
            <w:noProof/>
            <w:webHidden/>
          </w:rPr>
          <w:fldChar w:fldCharType="separate"/>
        </w:r>
        <w:r w:rsidR="00530D69">
          <w:rPr>
            <w:noProof/>
            <w:webHidden/>
          </w:rPr>
          <w:t>22</w:t>
        </w:r>
        <w:r w:rsidR="00530D69">
          <w:rPr>
            <w:noProof/>
            <w:webHidden/>
          </w:rPr>
          <w:fldChar w:fldCharType="end"/>
        </w:r>
      </w:hyperlink>
    </w:p>
    <w:p w14:paraId="28C45FE5" w14:textId="6CC2F4B0" w:rsidR="00530D69" w:rsidRDefault="000800D2">
      <w:pPr>
        <w:pStyle w:val="TOC3"/>
        <w:rPr>
          <w:rFonts w:eastAsiaTheme="minorEastAsia"/>
          <w:i w:val="0"/>
          <w:iCs w:val="0"/>
          <w:noProof/>
          <w:sz w:val="22"/>
          <w:szCs w:val="22"/>
          <w:lang w:eastAsia="sk-SK"/>
        </w:rPr>
      </w:pPr>
      <w:hyperlink w:anchor="_Toc48904804"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Spôsob výpočtu jednotlivých podkritérií</w:t>
        </w:r>
        <w:r w:rsidR="00530D69">
          <w:rPr>
            <w:noProof/>
            <w:webHidden/>
          </w:rPr>
          <w:tab/>
        </w:r>
        <w:r w:rsidR="00530D69">
          <w:rPr>
            <w:noProof/>
            <w:webHidden/>
          </w:rPr>
          <w:fldChar w:fldCharType="begin"/>
        </w:r>
        <w:r w:rsidR="00530D69">
          <w:rPr>
            <w:noProof/>
            <w:webHidden/>
          </w:rPr>
          <w:instrText xml:space="preserve"> PAGEREF _Toc48904804 \h </w:instrText>
        </w:r>
        <w:r w:rsidR="00530D69">
          <w:rPr>
            <w:noProof/>
            <w:webHidden/>
          </w:rPr>
        </w:r>
        <w:r w:rsidR="00530D69">
          <w:rPr>
            <w:noProof/>
            <w:webHidden/>
          </w:rPr>
          <w:fldChar w:fldCharType="separate"/>
        </w:r>
        <w:r w:rsidR="00530D69">
          <w:rPr>
            <w:noProof/>
            <w:webHidden/>
          </w:rPr>
          <w:t>22</w:t>
        </w:r>
        <w:r w:rsidR="00530D69">
          <w:rPr>
            <w:noProof/>
            <w:webHidden/>
          </w:rPr>
          <w:fldChar w:fldCharType="end"/>
        </w:r>
      </w:hyperlink>
    </w:p>
    <w:p w14:paraId="109FAF02" w14:textId="418589F4" w:rsidR="00530D69" w:rsidRDefault="000800D2">
      <w:pPr>
        <w:pStyle w:val="TOC3"/>
        <w:rPr>
          <w:rFonts w:eastAsiaTheme="minorEastAsia"/>
          <w:i w:val="0"/>
          <w:iCs w:val="0"/>
          <w:noProof/>
          <w:sz w:val="22"/>
          <w:szCs w:val="22"/>
          <w:lang w:eastAsia="sk-SK"/>
        </w:rPr>
      </w:pPr>
      <w:hyperlink w:anchor="_Toc48904805" w:history="1">
        <w:r w:rsidR="00530D69" w:rsidRPr="003D1025">
          <w:rPr>
            <w:rStyle w:val="Hyperlink"/>
            <w:rFonts w:cs="Arial"/>
            <w:noProof/>
            <w:lang w:eastAsia="cs-CZ"/>
          </w:rPr>
          <w:t>100 bodov</w:t>
        </w:r>
        <w:r w:rsidR="00530D69">
          <w:rPr>
            <w:noProof/>
            <w:webHidden/>
          </w:rPr>
          <w:tab/>
        </w:r>
        <w:r w:rsidR="00530D69">
          <w:rPr>
            <w:noProof/>
            <w:webHidden/>
          </w:rPr>
          <w:fldChar w:fldCharType="begin"/>
        </w:r>
        <w:r w:rsidR="00530D69">
          <w:rPr>
            <w:noProof/>
            <w:webHidden/>
          </w:rPr>
          <w:instrText xml:space="preserve"> PAGEREF _Toc48904805 \h </w:instrText>
        </w:r>
        <w:r w:rsidR="00530D69">
          <w:rPr>
            <w:noProof/>
            <w:webHidden/>
          </w:rPr>
        </w:r>
        <w:r w:rsidR="00530D69">
          <w:rPr>
            <w:noProof/>
            <w:webHidden/>
          </w:rPr>
          <w:fldChar w:fldCharType="separate"/>
        </w:r>
        <w:r w:rsidR="00530D69">
          <w:rPr>
            <w:noProof/>
            <w:webHidden/>
          </w:rPr>
          <w:t>22</w:t>
        </w:r>
        <w:r w:rsidR="00530D69">
          <w:rPr>
            <w:noProof/>
            <w:webHidden/>
          </w:rPr>
          <w:fldChar w:fldCharType="end"/>
        </w:r>
      </w:hyperlink>
    </w:p>
    <w:p w14:paraId="590998E5" w14:textId="4F47D0EA" w:rsidR="00530D69" w:rsidRDefault="000800D2">
      <w:pPr>
        <w:pStyle w:val="TOC3"/>
        <w:rPr>
          <w:rFonts w:eastAsiaTheme="minorEastAsia"/>
          <w:i w:val="0"/>
          <w:iCs w:val="0"/>
          <w:noProof/>
          <w:sz w:val="22"/>
          <w:szCs w:val="22"/>
          <w:lang w:eastAsia="sk-SK"/>
        </w:rPr>
      </w:pPr>
      <w:hyperlink w:anchor="_Toc48904806" w:history="1">
        <w:r w:rsidR="00530D69" w:rsidRPr="003D1025">
          <w:rPr>
            <w:rStyle w:val="Hyperlink"/>
            <w:rFonts w:cs="Times New Roman"/>
            <w:noProof/>
          </w:rPr>
          <w:t>3</w:t>
        </w:r>
        <w:r w:rsidR="00530D69">
          <w:rPr>
            <w:rFonts w:eastAsiaTheme="minorEastAsia"/>
            <w:i w:val="0"/>
            <w:iCs w:val="0"/>
            <w:noProof/>
            <w:sz w:val="22"/>
            <w:szCs w:val="22"/>
            <w:lang w:eastAsia="sk-SK"/>
          </w:rPr>
          <w:tab/>
        </w:r>
        <w:r w:rsidR="00530D69" w:rsidRPr="003D1025">
          <w:rPr>
            <w:rStyle w:val="Hyperlink"/>
            <w:noProof/>
          </w:rPr>
          <w:t>Spôsob vyhodnotenia ponúk</w:t>
        </w:r>
        <w:r w:rsidR="00530D69">
          <w:rPr>
            <w:noProof/>
            <w:webHidden/>
          </w:rPr>
          <w:tab/>
        </w:r>
        <w:r w:rsidR="00530D69">
          <w:rPr>
            <w:noProof/>
            <w:webHidden/>
          </w:rPr>
          <w:fldChar w:fldCharType="begin"/>
        </w:r>
        <w:r w:rsidR="00530D69">
          <w:rPr>
            <w:noProof/>
            <w:webHidden/>
          </w:rPr>
          <w:instrText xml:space="preserve"> PAGEREF _Toc48904806 \h </w:instrText>
        </w:r>
        <w:r w:rsidR="00530D69">
          <w:rPr>
            <w:noProof/>
            <w:webHidden/>
          </w:rPr>
        </w:r>
        <w:r w:rsidR="00530D69">
          <w:rPr>
            <w:noProof/>
            <w:webHidden/>
          </w:rPr>
          <w:fldChar w:fldCharType="separate"/>
        </w:r>
        <w:r w:rsidR="00530D69">
          <w:rPr>
            <w:noProof/>
            <w:webHidden/>
          </w:rPr>
          <w:t>23</w:t>
        </w:r>
        <w:r w:rsidR="00530D69">
          <w:rPr>
            <w:noProof/>
            <w:webHidden/>
          </w:rPr>
          <w:fldChar w:fldCharType="end"/>
        </w:r>
      </w:hyperlink>
    </w:p>
    <w:p w14:paraId="603B79BB" w14:textId="222A2230" w:rsidR="00530D69" w:rsidRDefault="000800D2">
      <w:pPr>
        <w:pStyle w:val="TOC1"/>
        <w:rPr>
          <w:rFonts w:asciiTheme="minorHAnsi" w:eastAsiaTheme="minorEastAsia" w:hAnsiTheme="minorHAnsi" w:cstheme="minorBidi"/>
          <w:b w:val="0"/>
          <w:bCs w:val="0"/>
          <w:caps w:val="0"/>
          <w:sz w:val="22"/>
          <w:szCs w:val="22"/>
          <w:lang w:eastAsia="sk-SK"/>
        </w:rPr>
      </w:pPr>
      <w:hyperlink w:anchor="_Toc48904807" w:history="1">
        <w:r w:rsidR="00530D69" w:rsidRPr="003D1025">
          <w:rPr>
            <w:rStyle w:val="Hyperlink"/>
          </w:rPr>
          <w:t>ČASŤ F</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Fonts w:cs="Arial"/>
          </w:rPr>
          <w:t>Podmienky účasti</w:t>
        </w:r>
        <w:r w:rsidR="00530D69">
          <w:rPr>
            <w:webHidden/>
          </w:rPr>
          <w:tab/>
        </w:r>
        <w:r w:rsidR="00530D69">
          <w:rPr>
            <w:webHidden/>
          </w:rPr>
          <w:fldChar w:fldCharType="begin"/>
        </w:r>
        <w:r w:rsidR="00530D69">
          <w:rPr>
            <w:webHidden/>
          </w:rPr>
          <w:instrText xml:space="preserve"> PAGEREF _Toc48904807 \h </w:instrText>
        </w:r>
        <w:r w:rsidR="00530D69">
          <w:rPr>
            <w:webHidden/>
          </w:rPr>
        </w:r>
        <w:r w:rsidR="00530D69">
          <w:rPr>
            <w:webHidden/>
          </w:rPr>
          <w:fldChar w:fldCharType="separate"/>
        </w:r>
        <w:r w:rsidR="00530D69">
          <w:rPr>
            <w:webHidden/>
          </w:rPr>
          <w:t>24</w:t>
        </w:r>
        <w:r w:rsidR="00530D69">
          <w:rPr>
            <w:webHidden/>
          </w:rPr>
          <w:fldChar w:fldCharType="end"/>
        </w:r>
      </w:hyperlink>
    </w:p>
    <w:p w14:paraId="64B9F464" w14:textId="52159DE1" w:rsidR="00530D69" w:rsidRDefault="000800D2">
      <w:pPr>
        <w:pStyle w:val="TOC3"/>
        <w:rPr>
          <w:rFonts w:eastAsiaTheme="minorEastAsia"/>
          <w:i w:val="0"/>
          <w:iCs w:val="0"/>
          <w:noProof/>
          <w:sz w:val="22"/>
          <w:szCs w:val="22"/>
          <w:lang w:eastAsia="sk-SK"/>
        </w:rPr>
      </w:pPr>
      <w:hyperlink w:anchor="_Toc48904808"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Osobné postavenie</w:t>
        </w:r>
        <w:r w:rsidR="00530D69">
          <w:rPr>
            <w:noProof/>
            <w:webHidden/>
          </w:rPr>
          <w:tab/>
        </w:r>
        <w:r w:rsidR="00530D69">
          <w:rPr>
            <w:noProof/>
            <w:webHidden/>
          </w:rPr>
          <w:fldChar w:fldCharType="begin"/>
        </w:r>
        <w:r w:rsidR="00530D69">
          <w:rPr>
            <w:noProof/>
            <w:webHidden/>
          </w:rPr>
          <w:instrText xml:space="preserve"> PAGEREF _Toc48904808 \h </w:instrText>
        </w:r>
        <w:r w:rsidR="00530D69">
          <w:rPr>
            <w:noProof/>
            <w:webHidden/>
          </w:rPr>
        </w:r>
        <w:r w:rsidR="00530D69">
          <w:rPr>
            <w:noProof/>
            <w:webHidden/>
          </w:rPr>
          <w:fldChar w:fldCharType="separate"/>
        </w:r>
        <w:r w:rsidR="00530D69">
          <w:rPr>
            <w:noProof/>
            <w:webHidden/>
          </w:rPr>
          <w:t>24</w:t>
        </w:r>
        <w:r w:rsidR="00530D69">
          <w:rPr>
            <w:noProof/>
            <w:webHidden/>
          </w:rPr>
          <w:fldChar w:fldCharType="end"/>
        </w:r>
      </w:hyperlink>
    </w:p>
    <w:p w14:paraId="4CE18B07" w14:textId="20F1264F" w:rsidR="00530D69" w:rsidRDefault="000800D2">
      <w:pPr>
        <w:pStyle w:val="TOC3"/>
        <w:rPr>
          <w:rFonts w:eastAsiaTheme="minorEastAsia"/>
          <w:i w:val="0"/>
          <w:iCs w:val="0"/>
          <w:noProof/>
          <w:sz w:val="22"/>
          <w:szCs w:val="22"/>
          <w:lang w:eastAsia="sk-SK"/>
        </w:rPr>
      </w:pPr>
      <w:hyperlink w:anchor="_Toc48904809"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Technická alebo odborná spôsobilosť</w:t>
        </w:r>
        <w:r w:rsidR="00530D69">
          <w:rPr>
            <w:noProof/>
            <w:webHidden/>
          </w:rPr>
          <w:tab/>
        </w:r>
        <w:r w:rsidR="00530D69">
          <w:rPr>
            <w:noProof/>
            <w:webHidden/>
          </w:rPr>
          <w:fldChar w:fldCharType="begin"/>
        </w:r>
        <w:r w:rsidR="00530D69">
          <w:rPr>
            <w:noProof/>
            <w:webHidden/>
          </w:rPr>
          <w:instrText xml:space="preserve"> PAGEREF _Toc48904809 \h </w:instrText>
        </w:r>
        <w:r w:rsidR="00530D69">
          <w:rPr>
            <w:noProof/>
            <w:webHidden/>
          </w:rPr>
        </w:r>
        <w:r w:rsidR="00530D69">
          <w:rPr>
            <w:noProof/>
            <w:webHidden/>
          </w:rPr>
          <w:fldChar w:fldCharType="separate"/>
        </w:r>
        <w:r w:rsidR="00530D69">
          <w:rPr>
            <w:noProof/>
            <w:webHidden/>
          </w:rPr>
          <w:t>24</w:t>
        </w:r>
        <w:r w:rsidR="00530D69">
          <w:rPr>
            <w:noProof/>
            <w:webHidden/>
          </w:rPr>
          <w:fldChar w:fldCharType="end"/>
        </w:r>
      </w:hyperlink>
    </w:p>
    <w:p w14:paraId="039F5833" w14:textId="33018359" w:rsidR="00530D69" w:rsidRDefault="000800D2">
      <w:pPr>
        <w:pStyle w:val="TOC1"/>
        <w:rPr>
          <w:rFonts w:asciiTheme="minorHAnsi" w:eastAsiaTheme="minorEastAsia" w:hAnsiTheme="minorHAnsi" w:cstheme="minorBidi"/>
          <w:b w:val="0"/>
          <w:bCs w:val="0"/>
          <w:caps w:val="0"/>
          <w:sz w:val="22"/>
          <w:szCs w:val="22"/>
          <w:lang w:eastAsia="sk-SK"/>
        </w:rPr>
      </w:pPr>
      <w:hyperlink w:anchor="_Toc48904810" w:history="1">
        <w:r w:rsidR="00530D69" w:rsidRPr="003D1025">
          <w:rPr>
            <w:rStyle w:val="Hyperlink"/>
          </w:rPr>
          <w:t>SUMARIZÁCIA PRÍLOH SÚŤAŽNÝCH PODKLADOV</w:t>
        </w:r>
        <w:r w:rsidR="00530D69">
          <w:rPr>
            <w:webHidden/>
          </w:rPr>
          <w:tab/>
        </w:r>
        <w:r w:rsidR="00530D69">
          <w:rPr>
            <w:webHidden/>
          </w:rPr>
          <w:fldChar w:fldCharType="begin"/>
        </w:r>
        <w:r w:rsidR="00530D69">
          <w:rPr>
            <w:webHidden/>
          </w:rPr>
          <w:instrText xml:space="preserve"> PAGEREF _Toc48904810 \h </w:instrText>
        </w:r>
        <w:r w:rsidR="00530D69">
          <w:rPr>
            <w:webHidden/>
          </w:rPr>
        </w:r>
        <w:r w:rsidR="00530D69">
          <w:rPr>
            <w:webHidden/>
          </w:rPr>
          <w:fldChar w:fldCharType="separate"/>
        </w:r>
        <w:r w:rsidR="00530D69">
          <w:rPr>
            <w:webHidden/>
          </w:rPr>
          <w:t>28</w:t>
        </w:r>
        <w:r w:rsidR="00530D69">
          <w:rPr>
            <w:webHidden/>
          </w:rPr>
          <w:fldChar w:fldCharType="end"/>
        </w:r>
      </w:hyperlink>
    </w:p>
    <w:p w14:paraId="18D8CA69" w14:textId="1307490A" w:rsidR="001B3C96" w:rsidRPr="00BE5BF7" w:rsidRDefault="00485661" w:rsidP="001B3C96">
      <w:pPr>
        <w:pStyle w:val="Heading1"/>
        <w:numPr>
          <w:ilvl w:val="0"/>
          <w:numId w:val="0"/>
        </w:numPr>
        <w:rPr>
          <w:rFonts w:cs="Times New Roman"/>
          <w:highlight w:val="lightGray"/>
          <w:u w:val="none"/>
        </w:rPr>
      </w:pPr>
      <w:r w:rsidRPr="00BE5BF7">
        <w:fldChar w:fldCharType="end"/>
      </w:r>
      <w:bookmarkStart w:id="10" w:name="_Toc4416495"/>
      <w:bookmarkStart w:id="11" w:name="_Toc4416602"/>
      <w:bookmarkStart w:id="12" w:name="_Toc4416896"/>
      <w:bookmarkStart w:id="13" w:name="_Toc4416945"/>
    </w:p>
    <w:p w14:paraId="76C39EF5" w14:textId="4202BDA3"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7A650209" w14:textId="65694471" w:rsidR="00A9266E" w:rsidRPr="00BE5BF7" w:rsidRDefault="00A9266E" w:rsidP="001B3C96">
      <w:pPr>
        <w:pStyle w:val="Heading1"/>
      </w:pPr>
      <w:bookmarkStart w:id="14" w:name="_Toc48904754"/>
      <w:r w:rsidRPr="00BE5BF7">
        <w:lastRenderedPageBreak/>
        <w:t>Pokyny pre uchádzačov</w:t>
      </w:r>
      <w:bookmarkEnd w:id="5"/>
      <w:bookmarkEnd w:id="10"/>
      <w:bookmarkEnd w:id="11"/>
      <w:bookmarkEnd w:id="12"/>
      <w:bookmarkEnd w:id="13"/>
      <w:bookmarkEnd w:id="14"/>
    </w:p>
    <w:p w14:paraId="100C0FE1" w14:textId="0E8858B0" w:rsidR="0099084C" w:rsidRPr="00BE5BF7" w:rsidRDefault="0099084C" w:rsidP="00EA68B5">
      <w:pPr>
        <w:pStyle w:val="Heading2"/>
      </w:pPr>
      <w:bookmarkStart w:id="15" w:name="_Toc4416496"/>
      <w:bookmarkStart w:id="16" w:name="_Toc4416603"/>
      <w:bookmarkStart w:id="17" w:name="_Toc4416897"/>
      <w:bookmarkStart w:id="18" w:name="_Toc4416946"/>
      <w:bookmarkStart w:id="19" w:name="_Toc48904755"/>
      <w:r w:rsidRPr="00BE5BF7">
        <w:t>Všeobecné informácie</w:t>
      </w:r>
      <w:bookmarkEnd w:id="15"/>
      <w:bookmarkEnd w:id="16"/>
      <w:bookmarkEnd w:id="17"/>
      <w:bookmarkEnd w:id="18"/>
      <w:bookmarkEnd w:id="19"/>
    </w:p>
    <w:p w14:paraId="39C9E0EA" w14:textId="603B4EA5" w:rsidR="007D1496" w:rsidRPr="00BE5BF7" w:rsidRDefault="001B7673" w:rsidP="00E63FCB">
      <w:pPr>
        <w:pStyle w:val="Heading3"/>
      </w:pPr>
      <w:bookmarkStart w:id="20" w:name="_Toc4416604"/>
      <w:bookmarkStart w:id="21" w:name="_Toc4416898"/>
      <w:bookmarkStart w:id="22" w:name="_Toc4416947"/>
      <w:bookmarkStart w:id="23" w:name="_Ref4423258"/>
      <w:bookmarkStart w:id="24" w:name="_Toc48904756"/>
      <w:bookmarkStart w:id="25" w:name="_Toc447725742"/>
      <w:r w:rsidRPr="00BE5BF7">
        <w:t xml:space="preserve">Identifikácia </w:t>
      </w:r>
      <w:r w:rsidR="00D73473" w:rsidRPr="00BE5BF7">
        <w:t>verejného obstarávateľa</w:t>
      </w:r>
      <w:r w:rsidR="00B53367" w:rsidRPr="00BE5BF7">
        <w:t xml:space="preserve"> </w:t>
      </w:r>
      <w:r w:rsidR="00B1661C" w:rsidRPr="00BE5BF7">
        <w:t xml:space="preserve">podľa § </w:t>
      </w:r>
      <w:r w:rsidR="00D73473" w:rsidRPr="00BE5BF7">
        <w:t>7</w:t>
      </w:r>
      <w:r w:rsidR="00DC30BD" w:rsidRPr="00BE5BF7">
        <w:t xml:space="preserve"> </w:t>
      </w:r>
      <w:r w:rsidR="00B1661C" w:rsidRPr="00BE5BF7">
        <w:t>ZVO</w:t>
      </w:r>
      <w:bookmarkEnd w:id="20"/>
      <w:bookmarkEnd w:id="21"/>
      <w:bookmarkEnd w:id="22"/>
      <w:bookmarkEnd w:id="23"/>
      <w:bookmarkEnd w:id="24"/>
      <w:r w:rsidRPr="00BE5BF7">
        <w:t xml:space="preserve"> </w:t>
      </w:r>
      <w:bookmarkEnd w:id="25"/>
    </w:p>
    <w:p w14:paraId="031516CA" w14:textId="77777777" w:rsidR="000D0EED" w:rsidRPr="006D75A2" w:rsidRDefault="000D0EED" w:rsidP="000D0EED">
      <w:pPr>
        <w:ind w:left="3261" w:hanging="2552"/>
      </w:pPr>
      <w:bookmarkStart w:id="26" w:name="_Hlk5992564"/>
      <w:bookmarkStart w:id="27" w:name="_Toc447725746"/>
      <w:r w:rsidRPr="006D75A2">
        <w:t>Názov:</w:t>
      </w:r>
      <w:r w:rsidRPr="006D75A2">
        <w:tab/>
      </w:r>
      <w:r>
        <w:t>Obec Lozorno</w:t>
      </w:r>
    </w:p>
    <w:p w14:paraId="5B18059E" w14:textId="77777777" w:rsidR="000D0EED" w:rsidRPr="006D75A2" w:rsidRDefault="000D0EED" w:rsidP="000D0EED">
      <w:pPr>
        <w:ind w:left="3261" w:hanging="2552"/>
      </w:pPr>
      <w:r w:rsidRPr="006D75A2">
        <w:t>Sídlo:</w:t>
      </w:r>
      <w:r w:rsidRPr="006D75A2">
        <w:tab/>
      </w:r>
      <w:r>
        <w:t>Hlavná 1, 900 55 Lozorno</w:t>
      </w:r>
      <w:r w:rsidRPr="006D75A2">
        <w:t xml:space="preserve"> </w:t>
      </w:r>
    </w:p>
    <w:p w14:paraId="439C6E1E" w14:textId="77777777" w:rsidR="000D0EED" w:rsidRPr="006D75A2" w:rsidRDefault="000D0EED" w:rsidP="000D0EED">
      <w:pPr>
        <w:ind w:left="3261" w:hanging="2552"/>
      </w:pPr>
      <w:r w:rsidRPr="006D75A2">
        <w:t>Štatutárny orgán/štatutár:</w:t>
      </w:r>
      <w:r w:rsidRPr="006D75A2">
        <w:tab/>
      </w:r>
      <w:r>
        <w:t xml:space="preserve">Mgr. Ľuboš Tvrdoň, starosta </w:t>
      </w:r>
      <w:r w:rsidRPr="006D75A2">
        <w:t xml:space="preserve"> </w:t>
      </w:r>
      <w:r w:rsidRPr="006D75A2">
        <w:tab/>
      </w:r>
    </w:p>
    <w:p w14:paraId="63395F12" w14:textId="77777777" w:rsidR="000D0EED" w:rsidRPr="006D75A2" w:rsidRDefault="000D0EED" w:rsidP="000D0EED">
      <w:pPr>
        <w:ind w:left="3261" w:hanging="2552"/>
      </w:pPr>
      <w:r w:rsidRPr="006D75A2">
        <w:t>IČO:</w:t>
      </w:r>
      <w:r w:rsidRPr="006D75A2">
        <w:tab/>
      </w:r>
      <w:r>
        <w:t xml:space="preserve">00 304 905 </w:t>
      </w:r>
      <w:r w:rsidRPr="006D75A2">
        <w:t xml:space="preserve"> </w:t>
      </w:r>
    </w:p>
    <w:bookmarkEnd w:id="26"/>
    <w:p w14:paraId="2B011E24" w14:textId="77777777" w:rsidR="000D0EED" w:rsidRPr="006D75A2" w:rsidRDefault="000D0EED" w:rsidP="000D0EED">
      <w:pPr>
        <w:ind w:left="3261" w:hanging="2552"/>
      </w:pPr>
      <w:r w:rsidRPr="006D75A2">
        <w:t>DIČ:</w:t>
      </w:r>
      <w:r w:rsidRPr="006D75A2">
        <w:tab/>
      </w:r>
      <w:r>
        <w:t>2020643669</w:t>
      </w:r>
      <w:r w:rsidRPr="006D75A2">
        <w:tab/>
      </w:r>
    </w:p>
    <w:p w14:paraId="64EE146E" w14:textId="77777777" w:rsidR="000D0EED" w:rsidRPr="006D75A2" w:rsidRDefault="000D0EED" w:rsidP="000D0EED">
      <w:pPr>
        <w:ind w:left="3261" w:hanging="2552"/>
      </w:pPr>
      <w:r w:rsidRPr="006D75A2">
        <w:t xml:space="preserve">IČ DPH: </w:t>
      </w:r>
      <w:r w:rsidRPr="006D75A2">
        <w:tab/>
        <w:t>SK</w:t>
      </w:r>
      <w:r>
        <w:t>2020643669</w:t>
      </w:r>
      <w:r w:rsidRPr="006D75A2">
        <w:tab/>
      </w:r>
    </w:p>
    <w:p w14:paraId="1C92B97F" w14:textId="77777777" w:rsidR="000D0EED" w:rsidRPr="006D75A2" w:rsidRDefault="000D0EED" w:rsidP="000D0EED">
      <w:pPr>
        <w:ind w:left="709"/>
      </w:pPr>
      <w:r w:rsidRPr="006D75A2">
        <w:t xml:space="preserve">URL: </w:t>
      </w:r>
      <w:r w:rsidRPr="006D75A2">
        <w:tab/>
      </w:r>
      <w:r w:rsidRPr="006D75A2">
        <w:tab/>
      </w:r>
      <w:r w:rsidRPr="006D75A2">
        <w:tab/>
        <w:t xml:space="preserve">       </w:t>
      </w:r>
      <w:r>
        <w:t xml:space="preserve"> www.lozorno.sk </w:t>
      </w:r>
    </w:p>
    <w:p w14:paraId="43E30871" w14:textId="77777777" w:rsidR="000D0EED" w:rsidRPr="006D75A2" w:rsidRDefault="000D0EED" w:rsidP="000D0EED">
      <w:pPr>
        <w:ind w:left="709"/>
      </w:pPr>
      <w:r w:rsidRPr="006D75A2">
        <w:t>(ďalej aj ako „</w:t>
      </w:r>
      <w:bookmarkStart w:id="28" w:name="_Hlk519071869"/>
      <w:r w:rsidRPr="006D75A2">
        <w:rPr>
          <w:b/>
        </w:rPr>
        <w:t>Verejný obstarávateľ</w:t>
      </w:r>
      <w:bookmarkEnd w:id="28"/>
      <w:r w:rsidRPr="006D75A2">
        <w:t>“)</w:t>
      </w:r>
    </w:p>
    <w:p w14:paraId="77C79F94" w14:textId="77777777" w:rsidR="000D0EED" w:rsidRPr="006D75A2" w:rsidRDefault="000D0EED" w:rsidP="000D0EED">
      <w:pPr>
        <w:ind w:left="709"/>
      </w:pPr>
      <w:r w:rsidRPr="006D75A2">
        <w:t>Ďalšie informácie o podmienkach verejnej súťaže môžete získať u nasledovnej spoločnosti zabezpečujúcej proces verejného obstarávania:</w:t>
      </w:r>
    </w:p>
    <w:p w14:paraId="4041EA60" w14:textId="77777777" w:rsidR="000D0EED" w:rsidRPr="006D75A2" w:rsidRDefault="000D0EED" w:rsidP="000D0EED">
      <w:pPr>
        <w:ind w:left="3261" w:hanging="2552"/>
      </w:pPr>
      <w:r w:rsidRPr="006D75A2">
        <w:t xml:space="preserve">Obchodné meno: </w:t>
      </w:r>
      <w:r w:rsidRPr="006D75A2">
        <w:tab/>
        <w:t>Tatra Tender s.r.o.</w:t>
      </w:r>
    </w:p>
    <w:p w14:paraId="3BC93739" w14:textId="77777777" w:rsidR="000D0EED" w:rsidRPr="006D75A2" w:rsidRDefault="000D0EED" w:rsidP="000D0EED">
      <w:pPr>
        <w:ind w:left="3261" w:hanging="2552"/>
      </w:pPr>
      <w:r w:rsidRPr="006D75A2">
        <w:t>Sídlo:</w:t>
      </w:r>
      <w:r w:rsidRPr="006D75A2">
        <w:tab/>
        <w:t>Krčméryho 16, 811 04 Bratislava, Slovenská republika</w:t>
      </w:r>
    </w:p>
    <w:p w14:paraId="31585116" w14:textId="77777777" w:rsidR="000D0EED" w:rsidRPr="006D75A2" w:rsidRDefault="000D0EED" w:rsidP="000D0EED">
      <w:pPr>
        <w:ind w:left="3261" w:hanging="2552"/>
      </w:pPr>
      <w:r w:rsidRPr="006D75A2">
        <w:t>Štatutárny zástupca:</w:t>
      </w:r>
      <w:r w:rsidRPr="006D75A2">
        <w:tab/>
        <w:t xml:space="preserve">Mgr. Vladimír Oros, konateľ </w:t>
      </w:r>
    </w:p>
    <w:p w14:paraId="242B887E" w14:textId="77777777" w:rsidR="000D0EED" w:rsidRPr="006D75A2" w:rsidRDefault="000D0EED" w:rsidP="000D0EED">
      <w:pPr>
        <w:ind w:left="3261" w:hanging="2552"/>
      </w:pPr>
      <w:r w:rsidRPr="006D75A2">
        <w:t>IČO:</w:t>
      </w:r>
      <w:r w:rsidRPr="006D75A2">
        <w:tab/>
        <w:t>44 119 313</w:t>
      </w:r>
    </w:p>
    <w:p w14:paraId="352018E6" w14:textId="77777777" w:rsidR="000D0EED" w:rsidRPr="006D75A2" w:rsidRDefault="000D0EED" w:rsidP="000D0EED">
      <w:pPr>
        <w:ind w:left="3261" w:hanging="2552"/>
      </w:pPr>
      <w:r w:rsidRPr="006D75A2">
        <w:t>zapísaný:</w:t>
      </w:r>
      <w:r w:rsidRPr="006D75A2">
        <w:tab/>
        <w:t xml:space="preserve">v Obchodnom registri Okresného súdu Bratislava I, oddiel: </w:t>
      </w:r>
      <w:proofErr w:type="spellStart"/>
      <w:r w:rsidRPr="006D75A2">
        <w:t>Sro</w:t>
      </w:r>
      <w:proofErr w:type="spellEnd"/>
      <w:r w:rsidRPr="006D75A2">
        <w:t>, vložka číslo 51980/B</w:t>
      </w:r>
    </w:p>
    <w:p w14:paraId="0D5528BE" w14:textId="6A769DDE" w:rsidR="00785BCA" w:rsidRPr="00BE5BF7" w:rsidRDefault="000D0EED" w:rsidP="000D0EED">
      <w:pPr>
        <w:ind w:left="3261" w:hanging="2552"/>
      </w:pPr>
      <w:r w:rsidRPr="006D75A2">
        <w:t xml:space="preserve">Kontaktná osoba:          </w:t>
      </w:r>
      <w:r w:rsidRPr="006D75A2">
        <w:tab/>
      </w:r>
      <w:r>
        <w:t xml:space="preserve">JUDr. </w:t>
      </w:r>
      <w:r w:rsidR="00296E66">
        <w:t>Tomáš Uríček</w:t>
      </w:r>
    </w:p>
    <w:p w14:paraId="3E71455C" w14:textId="77777777" w:rsidR="00785BCA" w:rsidRPr="00BE5BF7" w:rsidRDefault="00785BCA" w:rsidP="00E63FCB">
      <w:pPr>
        <w:pStyle w:val="Heading3"/>
      </w:pPr>
      <w:bookmarkStart w:id="29" w:name="_Toc447725743"/>
      <w:bookmarkStart w:id="30" w:name="_Toc487700723"/>
      <w:bookmarkStart w:id="31" w:name="_Toc4416605"/>
      <w:bookmarkStart w:id="32" w:name="_Toc4416899"/>
      <w:bookmarkStart w:id="33" w:name="_Toc4416948"/>
      <w:bookmarkStart w:id="34" w:name="_Toc48904757"/>
      <w:r w:rsidRPr="00BE5BF7">
        <w:t>Predmet zákazky</w:t>
      </w:r>
      <w:bookmarkEnd w:id="29"/>
      <w:bookmarkEnd w:id="30"/>
      <w:bookmarkEnd w:id="31"/>
      <w:bookmarkEnd w:id="32"/>
      <w:bookmarkEnd w:id="33"/>
      <w:bookmarkEnd w:id="34"/>
    </w:p>
    <w:p w14:paraId="75FF8823" w14:textId="22FFEE12" w:rsidR="00707722" w:rsidRPr="00707722" w:rsidRDefault="00BE1895" w:rsidP="00707722">
      <w:pPr>
        <w:pStyle w:val="Heading4"/>
      </w:pPr>
      <w:bookmarkStart w:id="35" w:name="_Hlk5992583"/>
      <w:r w:rsidRPr="00BE5BF7">
        <w:t xml:space="preserve">Predmetom zákazky </w:t>
      </w:r>
      <w:r w:rsidR="00681923" w:rsidRPr="00BE5BF7">
        <w:t>je</w:t>
      </w:r>
      <w:r w:rsidR="00E05C9C">
        <w:t xml:space="preserve"> </w:t>
      </w:r>
      <w:bookmarkEnd w:id="35"/>
      <w:r w:rsidR="00707722" w:rsidRPr="00707722">
        <w:t xml:space="preserve">rekonštrukcia a modernizácia </w:t>
      </w:r>
      <w:r w:rsidR="00A31FB1">
        <w:t>Kultúrneho domu v Obci Lozorno</w:t>
      </w:r>
      <w:r w:rsidR="00707722" w:rsidRPr="00707722">
        <w:t>, ktorej cieľom je (i) zvýšenie energetickej efektívnosti budov</w:t>
      </w:r>
      <w:r w:rsidR="00EE21E1">
        <w:t>y</w:t>
      </w:r>
      <w:r w:rsidR="00707722" w:rsidRPr="00707722">
        <w:t xml:space="preserve"> a energetického hospodárstva </w:t>
      </w:r>
      <w:r w:rsidR="00EE21E1">
        <w:t xml:space="preserve">tejto </w:t>
      </w:r>
      <w:r w:rsidR="00707722" w:rsidRPr="00707722">
        <w:t>budov</w:t>
      </w:r>
      <w:r w:rsidR="00EE21E1">
        <w:t>y</w:t>
      </w:r>
      <w:r w:rsidR="00707722" w:rsidRPr="00707722">
        <w:t xml:space="preserve"> a (ii) zvýšenie kvality prostredia a faktického stavu</w:t>
      </w:r>
      <w:r w:rsidR="00EE21E1">
        <w:t xml:space="preserve"> </w:t>
      </w:r>
      <w:r w:rsidR="00707722" w:rsidRPr="00707722">
        <w:t>budov</w:t>
      </w:r>
      <w:r w:rsidR="00EE21E1">
        <w:t>y</w:t>
      </w:r>
      <w:r w:rsidR="00707722" w:rsidRPr="00707722">
        <w:t xml:space="preserve"> (ďalej aj ako „</w:t>
      </w:r>
      <w:r w:rsidR="00707722" w:rsidRPr="00E94D41">
        <w:rPr>
          <w:b/>
          <w:bCs/>
        </w:rPr>
        <w:t>predmet zákazky</w:t>
      </w:r>
      <w:r w:rsidR="00707722" w:rsidRPr="00707722">
        <w:t>“).</w:t>
      </w:r>
    </w:p>
    <w:p w14:paraId="457EC787" w14:textId="77777777" w:rsidR="00EE21E1" w:rsidRPr="00BE5BF7" w:rsidRDefault="00EE21E1" w:rsidP="00EE21E1">
      <w:pPr>
        <w:pStyle w:val="Heading4"/>
      </w:pPr>
      <w:bookmarkStart w:id="36" w:name="_Toc487700724"/>
      <w:bookmarkStart w:id="37" w:name="_Toc4416606"/>
      <w:bookmarkStart w:id="38" w:name="_Toc4416900"/>
      <w:bookmarkStart w:id="39" w:name="_Toc4416949"/>
      <w:r w:rsidRPr="00BE5BF7">
        <w:t>Hlavný kód CPV:</w:t>
      </w:r>
    </w:p>
    <w:p w14:paraId="38AAF018" w14:textId="77777777" w:rsidR="002E099B" w:rsidRDefault="002E099B" w:rsidP="002E099B">
      <w:pPr>
        <w:ind w:left="3261" w:hanging="2552"/>
      </w:pPr>
      <w:r w:rsidRPr="00EE76F5">
        <w:t xml:space="preserve">45000000-7 Stavebné práce </w:t>
      </w:r>
    </w:p>
    <w:p w14:paraId="0235AC0D" w14:textId="77777777" w:rsidR="00EE21E1" w:rsidRPr="00BE5BF7" w:rsidRDefault="00EE21E1" w:rsidP="00EE21E1">
      <w:pPr>
        <w:ind w:left="3261" w:hanging="2552"/>
      </w:pPr>
      <w:r w:rsidRPr="00BE5BF7">
        <w:t xml:space="preserve">Dodatočné kódy CPV: </w:t>
      </w:r>
    </w:p>
    <w:p w14:paraId="3E7CF2F6" w14:textId="77777777" w:rsidR="002E099B" w:rsidRPr="00BE5BF7" w:rsidRDefault="002E099B" w:rsidP="002E099B">
      <w:pPr>
        <w:ind w:left="3261" w:hanging="2552"/>
      </w:pPr>
      <w:r w:rsidRPr="00BE5BF7">
        <w:t>71314000-2 Energetika a súvisiace služby</w:t>
      </w:r>
    </w:p>
    <w:p w14:paraId="601631A2" w14:textId="04467FF8" w:rsidR="00EE21E1" w:rsidRPr="00426B58" w:rsidRDefault="00EE21E1" w:rsidP="00EE21E1">
      <w:pPr>
        <w:ind w:left="3261" w:hanging="2552"/>
      </w:pPr>
      <w:r w:rsidRPr="00BE5BF7">
        <w:t xml:space="preserve">45300000-0 </w:t>
      </w:r>
      <w:r w:rsidRPr="00E63FCB">
        <w:t>Stavebno-inštalačné práce,</w:t>
      </w:r>
    </w:p>
    <w:p w14:paraId="4E7AF58F" w14:textId="77777777" w:rsidR="00EE21E1" w:rsidRPr="00E63FCB" w:rsidRDefault="00EE21E1" w:rsidP="00EE21E1">
      <w:pPr>
        <w:ind w:left="3261" w:hanging="2552"/>
      </w:pPr>
      <w:r w:rsidRPr="00E63FCB">
        <w:t>51112000-0 Inštalácia zariadení na rozvod elektriny a regulačných zariadení,</w:t>
      </w:r>
    </w:p>
    <w:p w14:paraId="0DF77AA5" w14:textId="77777777" w:rsidR="00EE76F5" w:rsidRDefault="00EE21E1" w:rsidP="00EE21E1">
      <w:pPr>
        <w:ind w:left="3261" w:hanging="2552"/>
      </w:pPr>
      <w:r w:rsidRPr="00E63FCB">
        <w:t>51210000-7 Inštalácia meracích zariadení</w:t>
      </w:r>
    </w:p>
    <w:p w14:paraId="5E2B5A65" w14:textId="26E6B281" w:rsidR="00EE21E1" w:rsidRPr="00BE5BF7" w:rsidRDefault="00EE76F5" w:rsidP="00EE76F5">
      <w:pPr>
        <w:ind w:left="3261" w:hanging="2552"/>
      </w:pPr>
      <w:r>
        <w:t>45321000-3 Tepelnoizolačné práce</w:t>
      </w:r>
      <w:r w:rsidR="00EE21E1" w:rsidRPr="00E63FCB">
        <w:t>.</w:t>
      </w:r>
    </w:p>
    <w:p w14:paraId="6AF52A0A" w14:textId="47001E13" w:rsidR="00E95DCE" w:rsidRPr="00BE5BF7" w:rsidRDefault="00E95DCE">
      <w:pPr>
        <w:pStyle w:val="Heading4"/>
      </w:pPr>
      <w:r w:rsidRPr="00BE5BF7">
        <w:t>Podrobné vymedzenie predmetu zákazky tvorí Časť B. Opis predmetu zákazky.</w:t>
      </w:r>
    </w:p>
    <w:p w14:paraId="1134F88B" w14:textId="67BD73FE" w:rsidR="00785BCA" w:rsidRPr="00BE5BF7" w:rsidRDefault="00785BCA" w:rsidP="00E63FCB">
      <w:pPr>
        <w:pStyle w:val="Heading3"/>
      </w:pPr>
      <w:bookmarkStart w:id="40" w:name="_Toc48904758"/>
      <w:r w:rsidRPr="00BE5BF7">
        <w:t>Komplexnosť dodávky</w:t>
      </w:r>
      <w:bookmarkEnd w:id="36"/>
      <w:r w:rsidR="0021085A" w:rsidRPr="00BE5BF7">
        <w:t xml:space="preserve"> a jej nedeliteľnosť</w:t>
      </w:r>
      <w:bookmarkEnd w:id="37"/>
      <w:bookmarkEnd w:id="38"/>
      <w:bookmarkEnd w:id="39"/>
      <w:bookmarkEnd w:id="40"/>
    </w:p>
    <w:p w14:paraId="2E093C47" w14:textId="33E229E2" w:rsidR="002B30CD" w:rsidRDefault="00785BCA" w:rsidP="002B30CD">
      <w:pPr>
        <w:pStyle w:val="Heading4"/>
      </w:pPr>
      <w:r w:rsidRPr="00BE5BF7">
        <w:t xml:space="preserve">Uchádzač </w:t>
      </w:r>
      <w:r w:rsidR="0092486F">
        <w:t>predloží ponuku na celý</w:t>
      </w:r>
      <w:r w:rsidR="002B30CD">
        <w:t xml:space="preserve"> predmet zákazky.</w:t>
      </w:r>
    </w:p>
    <w:p w14:paraId="17E4D071" w14:textId="6B5DC352" w:rsidR="00785BCA" w:rsidRPr="00BE5BF7" w:rsidRDefault="00785BCA">
      <w:pPr>
        <w:pStyle w:val="Heading3"/>
      </w:pPr>
      <w:bookmarkStart w:id="41" w:name="_Toc17890332"/>
      <w:bookmarkStart w:id="42" w:name="_Toc487700725"/>
      <w:bookmarkStart w:id="43" w:name="_Toc4416607"/>
      <w:bookmarkStart w:id="44" w:name="_Toc4416901"/>
      <w:bookmarkStart w:id="45" w:name="_Toc4416950"/>
      <w:bookmarkStart w:id="46" w:name="_Toc48904759"/>
      <w:bookmarkEnd w:id="41"/>
      <w:r w:rsidRPr="00BE5BF7">
        <w:t>Zdroj fina</w:t>
      </w:r>
      <w:r w:rsidR="00C5338A" w:rsidRPr="00BE5BF7">
        <w:t>n</w:t>
      </w:r>
      <w:r w:rsidRPr="00BE5BF7">
        <w:t>čných prostriedkov</w:t>
      </w:r>
      <w:bookmarkEnd w:id="42"/>
      <w:bookmarkEnd w:id="43"/>
      <w:bookmarkEnd w:id="44"/>
      <w:bookmarkEnd w:id="45"/>
      <w:bookmarkEnd w:id="46"/>
    </w:p>
    <w:p w14:paraId="57750685" w14:textId="420B3B35" w:rsidR="00EE21E1" w:rsidRPr="00B57D1C" w:rsidRDefault="00EE21E1" w:rsidP="00EE21E1">
      <w:pPr>
        <w:pStyle w:val="Heading4"/>
      </w:pPr>
      <w:bookmarkStart w:id="47" w:name="_Toc522635378"/>
      <w:bookmarkStart w:id="48" w:name="_Toc525293192"/>
      <w:bookmarkStart w:id="49" w:name="_Hlk5983088"/>
      <w:bookmarkStart w:id="50" w:name="_Toc4416608"/>
      <w:bookmarkStart w:id="51" w:name="_Toc4416902"/>
      <w:bookmarkStart w:id="52" w:name="_Toc4416951"/>
      <w:bookmarkEnd w:id="47"/>
      <w:bookmarkEnd w:id="48"/>
      <w:r>
        <w:lastRenderedPageBreak/>
        <w:t>Predmet zákazky bude financovaný</w:t>
      </w:r>
      <w:r w:rsidRPr="00BE5BF7">
        <w:t xml:space="preserve"> z vlastných finančných prostriedkov Verejného </w:t>
      </w:r>
      <w:r w:rsidRPr="00B57D1C">
        <w:t>obstarávateľa.</w:t>
      </w:r>
    </w:p>
    <w:p w14:paraId="285A71C1" w14:textId="63EFCADD" w:rsidR="00267B50" w:rsidRPr="00BE5BF7" w:rsidRDefault="00267B50" w:rsidP="00E63FCB">
      <w:pPr>
        <w:pStyle w:val="Heading3"/>
      </w:pPr>
      <w:bookmarkStart w:id="53" w:name="_Toc48904760"/>
      <w:bookmarkEnd w:id="49"/>
      <w:r w:rsidRPr="00BE5BF7">
        <w:t>Zmluva</w:t>
      </w:r>
      <w:bookmarkEnd w:id="27"/>
      <w:bookmarkEnd w:id="50"/>
      <w:bookmarkEnd w:id="51"/>
      <w:bookmarkEnd w:id="52"/>
      <w:bookmarkEnd w:id="53"/>
    </w:p>
    <w:p w14:paraId="379C92D6" w14:textId="509387A9" w:rsidR="00AC20ED" w:rsidRPr="00BE5BF7" w:rsidRDefault="00AC20ED">
      <w:pPr>
        <w:pStyle w:val="Heading4"/>
      </w:pPr>
      <w:bookmarkStart w:id="54" w:name="_Toc447725747"/>
      <w:bookmarkStart w:id="55" w:name="_Toc4416609"/>
      <w:bookmarkStart w:id="56" w:name="_Toc4416903"/>
      <w:bookmarkStart w:id="57" w:name="_Toc4416952"/>
      <w:r w:rsidRPr="00BE5BF7">
        <w:t xml:space="preserve">Výsledkom </w:t>
      </w:r>
      <w:r w:rsidR="00391747">
        <w:t>S</w:t>
      </w:r>
      <w:r w:rsidRPr="00BE5BF7">
        <w:t xml:space="preserve">úťaže </w:t>
      </w:r>
      <w:r w:rsidR="001C5F04" w:rsidRPr="00BE5BF7">
        <w:t xml:space="preserve">bude </w:t>
      </w:r>
      <w:r w:rsidR="00391747" w:rsidRPr="00BE5BF7">
        <w:t>uzatvoren</w:t>
      </w:r>
      <w:r w:rsidR="00391747">
        <w:t>ie</w:t>
      </w:r>
      <w:r w:rsidR="00391747" w:rsidRPr="00BE5BF7">
        <w:t xml:space="preserve"> </w:t>
      </w:r>
      <w:r w:rsidR="001C5F04" w:rsidRPr="00BE5BF7">
        <w:t>zmluvy o dielo podľa</w:t>
      </w:r>
      <w:r w:rsidR="00896306">
        <w:t xml:space="preserve"> ustanovenia</w:t>
      </w:r>
      <w:r w:rsidR="001C5F04" w:rsidRPr="00BE5BF7">
        <w:t xml:space="preserve"> </w:t>
      </w:r>
      <w:r w:rsidR="00896306" w:rsidRPr="00896306">
        <w:t xml:space="preserve">§ 536 a </w:t>
      </w:r>
      <w:proofErr w:type="spellStart"/>
      <w:r w:rsidR="00896306" w:rsidRPr="00896306">
        <w:t>nasl</w:t>
      </w:r>
      <w:proofErr w:type="spellEnd"/>
      <w:r w:rsidR="00896306" w:rsidRPr="00896306">
        <w:t>. zákona č. 513/1991 Zb. Obchodný zákonník v znení neskorších predpisov</w:t>
      </w:r>
      <w:r w:rsidR="00D9281D">
        <w:t>, ktorej vzor tvorí Prílohu č. D.1 týchto súťažných podkladov</w:t>
      </w:r>
      <w:r w:rsidR="001045CD" w:rsidRPr="001045CD">
        <w:t>.</w:t>
      </w:r>
    </w:p>
    <w:p w14:paraId="0CB9FD61" w14:textId="0CD96C00" w:rsidR="00AC20ED" w:rsidRPr="00BE5BF7" w:rsidRDefault="00AC20ED">
      <w:pPr>
        <w:pStyle w:val="Heading4"/>
      </w:pPr>
      <w:r w:rsidRPr="00BE5BF7">
        <w:t xml:space="preserve">Obsah </w:t>
      </w:r>
      <w:r w:rsidR="001C5F04" w:rsidRPr="00BE5BF7">
        <w:t>zml</w:t>
      </w:r>
      <w:r w:rsidR="00DF0BD6">
        <w:t>uvy</w:t>
      </w:r>
      <w:r w:rsidRPr="00BE5BF7">
        <w:t xml:space="preserve"> bude zodpovedať podmienkam stanoveným v týchto súťažných podkladoch</w:t>
      </w:r>
      <w:r w:rsidR="005C7431" w:rsidRPr="00BE5BF7">
        <w:t xml:space="preserve">                                    </w:t>
      </w:r>
      <w:r w:rsidRPr="00BE5BF7">
        <w:t>a v ponuke úspešného uchádzača.</w:t>
      </w:r>
    </w:p>
    <w:p w14:paraId="047F7B3D" w14:textId="5DC4AD59" w:rsidR="00BA17BB" w:rsidRPr="00BE5BF7" w:rsidRDefault="00AE3791" w:rsidP="00E63FCB">
      <w:pPr>
        <w:pStyle w:val="Heading3"/>
      </w:pPr>
      <w:bookmarkStart w:id="58" w:name="_Toc48904761"/>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54"/>
      <w:bookmarkEnd w:id="55"/>
      <w:bookmarkEnd w:id="56"/>
      <w:bookmarkEnd w:id="57"/>
      <w:bookmarkEnd w:id="58"/>
    </w:p>
    <w:p w14:paraId="46A85387" w14:textId="0C2DF627" w:rsidR="00EE21E1" w:rsidRPr="000B5CC5" w:rsidRDefault="00EE21E1" w:rsidP="00EE21E1">
      <w:pPr>
        <w:pStyle w:val="Heading4"/>
      </w:pPr>
      <w:bookmarkStart w:id="59" w:name="_Toc447725748"/>
      <w:bookmarkStart w:id="60" w:name="_Toc4416610"/>
      <w:bookmarkStart w:id="61" w:name="_Toc4416904"/>
      <w:bookmarkStart w:id="62" w:name="_Toc4416953"/>
      <w:r w:rsidRPr="00BE5BF7">
        <w:t xml:space="preserve">Miestom realizácie predmetu zákazky </w:t>
      </w:r>
      <w:r>
        <w:t>je</w:t>
      </w:r>
      <w:r w:rsidR="00776BF6">
        <w:t>:</w:t>
      </w:r>
      <w:r w:rsidRPr="00BE5BF7">
        <w:t xml:space="preserve"> </w:t>
      </w:r>
      <w:r w:rsidR="005D07BC" w:rsidRPr="005D07BC">
        <w:t xml:space="preserve">Športové námestie 657, 900 55 Lozorno, bližšie popísané v časti B. Opis predmetu </w:t>
      </w:r>
      <w:r w:rsidR="005D07BC" w:rsidRPr="000B5CC5">
        <w:t>zákazky týchto súťažných podkladov</w:t>
      </w:r>
      <w:r w:rsidRPr="000B5CC5">
        <w:t xml:space="preserve">. </w:t>
      </w:r>
    </w:p>
    <w:p w14:paraId="42992D7F" w14:textId="269C49C6" w:rsidR="00EE21E1" w:rsidRPr="000B5CC5" w:rsidRDefault="00EE21E1" w:rsidP="00EE21E1">
      <w:pPr>
        <w:pStyle w:val="Heading4"/>
      </w:pPr>
      <w:r w:rsidRPr="000B5CC5">
        <w:t xml:space="preserve">Doba realizácie predmetu zákazky bude </w:t>
      </w:r>
      <w:r w:rsidR="009030C3" w:rsidRPr="000B5CC5">
        <w:rPr>
          <w:b/>
          <w:bCs/>
        </w:rPr>
        <w:t>maximálne 16 mesiacov</w:t>
      </w:r>
      <w:r w:rsidR="009030C3" w:rsidRPr="000B5CC5">
        <w:t>, pričom</w:t>
      </w:r>
      <w:r w:rsidR="007646C0" w:rsidRPr="000B5CC5">
        <w:t xml:space="preserve"> čiastkovo sa uplatňujú nasledovné lehoty</w:t>
      </w:r>
      <w:r w:rsidRPr="000B5CC5">
        <w:t>:</w:t>
      </w:r>
    </w:p>
    <w:p w14:paraId="3868E0F8" w14:textId="4171536A" w:rsidR="00F941D3" w:rsidRPr="000B5CC5" w:rsidRDefault="005D07BC" w:rsidP="00F941D3">
      <w:pPr>
        <w:pStyle w:val="Heading6"/>
      </w:pPr>
      <w:r w:rsidRPr="000B5CC5">
        <w:t>v</w:t>
      </w:r>
      <w:r w:rsidR="00EE21E1" w:rsidRPr="000B5CC5">
        <w:t xml:space="preserve">yprojektovanie a dokončenie projektovej a ostatnej dokumentácie </w:t>
      </w:r>
      <w:r w:rsidR="00F941D3" w:rsidRPr="000B5CC5">
        <w:t xml:space="preserve">a zabezpečenie vydania všetkých právoplatných povolení potrebných na realizáciu opatrení </w:t>
      </w:r>
      <w:r w:rsidR="00EE21E1" w:rsidRPr="000B5CC5">
        <w:t xml:space="preserve">do </w:t>
      </w:r>
      <w:r w:rsidR="009030C3" w:rsidRPr="000B5CC5">
        <w:rPr>
          <w:b/>
          <w:bCs/>
        </w:rPr>
        <w:t>4</w:t>
      </w:r>
      <w:r w:rsidR="00EE21E1" w:rsidRPr="000B5CC5">
        <w:rPr>
          <w:b/>
          <w:bCs/>
        </w:rPr>
        <w:t xml:space="preserve"> mesiacov</w:t>
      </w:r>
      <w:r w:rsidR="00EE21E1" w:rsidRPr="000B5CC5">
        <w:t xml:space="preserve"> od nadobudnutia účinnosti zmluvy; </w:t>
      </w:r>
    </w:p>
    <w:p w14:paraId="24290050" w14:textId="00CF7CAB" w:rsidR="00EE21E1" w:rsidRPr="00BE5BF7" w:rsidRDefault="005D07BC" w:rsidP="00B95988">
      <w:pPr>
        <w:pStyle w:val="Heading6"/>
      </w:pPr>
      <w:r w:rsidRPr="000B5CC5">
        <w:t>v</w:t>
      </w:r>
      <w:r w:rsidR="00EE21E1" w:rsidRPr="000B5CC5">
        <w:t xml:space="preserve">ykonanie diela (všetkých opatrení) </w:t>
      </w:r>
      <w:r w:rsidRPr="000B5CC5">
        <w:t>najneskôr</w:t>
      </w:r>
      <w:r w:rsidR="00EE21E1" w:rsidRPr="000B5CC5">
        <w:t xml:space="preserve"> do </w:t>
      </w:r>
      <w:r w:rsidR="00EE21E1" w:rsidRPr="000B5CC5">
        <w:rPr>
          <w:b/>
          <w:bCs/>
        </w:rPr>
        <w:t>1</w:t>
      </w:r>
      <w:r w:rsidR="009030C3" w:rsidRPr="000B5CC5">
        <w:rPr>
          <w:b/>
          <w:bCs/>
        </w:rPr>
        <w:t xml:space="preserve">6 </w:t>
      </w:r>
      <w:r w:rsidR="00EE21E1" w:rsidRPr="000B5CC5">
        <w:rPr>
          <w:b/>
          <w:bCs/>
        </w:rPr>
        <w:t>mesiacov</w:t>
      </w:r>
      <w:r w:rsidR="00EE21E1" w:rsidRPr="000B5CC5">
        <w:t xml:space="preserve"> od nadobudnutia</w:t>
      </w:r>
      <w:r w:rsidR="00EE21E1" w:rsidRPr="00BE5BF7">
        <w:t xml:space="preserve"> účinnosti zmluvy.</w:t>
      </w:r>
    </w:p>
    <w:p w14:paraId="53FDD015" w14:textId="77777777" w:rsidR="00EE21E1" w:rsidRPr="00BE5BF7" w:rsidRDefault="00EE21E1" w:rsidP="00EE21E1">
      <w:pPr>
        <w:pStyle w:val="Heading4"/>
      </w:pPr>
      <w:r w:rsidRPr="00BE5BF7">
        <w:t>Podrobná identifikácia povinností a plnení zahrnutých do jednotlivých období je uvedená v časti B. Opis predmetu zákazky a v Prílohe č. D.1 týchto súťažných podkladov.</w:t>
      </w:r>
    </w:p>
    <w:p w14:paraId="4DB30616" w14:textId="3D241E28" w:rsidR="00AE3791" w:rsidRPr="00BE5BF7" w:rsidRDefault="00AE3791" w:rsidP="00E63FCB">
      <w:pPr>
        <w:pStyle w:val="Heading3"/>
      </w:pPr>
      <w:bookmarkStart w:id="63" w:name="_Toc48904762"/>
      <w:r w:rsidRPr="00BE5BF7">
        <w:t>Oprávnení uchádzači</w:t>
      </w:r>
      <w:bookmarkEnd w:id="59"/>
      <w:bookmarkEnd w:id="60"/>
      <w:bookmarkEnd w:id="61"/>
      <w:bookmarkEnd w:id="62"/>
      <w:bookmarkEnd w:id="63"/>
    </w:p>
    <w:p w14:paraId="67FD5939" w14:textId="07107CAA" w:rsidR="00414230" w:rsidRPr="00BE5BF7" w:rsidRDefault="00D74F88">
      <w:pPr>
        <w:pStyle w:val="Heading4"/>
      </w:pPr>
      <w:r w:rsidRPr="00BE5BF7">
        <w:t>Ponuku môžu predkladať fyzické</w:t>
      </w:r>
      <w:r w:rsidR="00FC48EA" w:rsidRPr="00BE5BF7">
        <w:t xml:space="preserve"> osoby</w:t>
      </w:r>
      <w:r w:rsidRPr="00BE5BF7">
        <w:t xml:space="preserve">, právnické osoby alebo skupina fyzických alebo právnických osôb, vystupujúcich voči </w:t>
      </w:r>
      <w:r w:rsidR="00A04C69" w:rsidRPr="00BE5BF7">
        <w:t>Verejn</w:t>
      </w:r>
      <w:r w:rsidRPr="00BE5BF7">
        <w:t>ému obstarávateľovi spoločne</w:t>
      </w:r>
      <w:r w:rsidR="00ED40DA" w:rsidRPr="00BE5BF7">
        <w:t xml:space="preserve"> (ďalej aj ako „</w:t>
      </w:r>
      <w:bookmarkStart w:id="64" w:name="_Hlk519072534"/>
      <w:r w:rsidR="00ED40DA" w:rsidRPr="00BE5BF7">
        <w:rPr>
          <w:b/>
        </w:rPr>
        <w:t>Skupina dodávateľov</w:t>
      </w:r>
      <w:bookmarkEnd w:id="64"/>
      <w:r w:rsidR="00ED40DA" w:rsidRPr="00BE5BF7">
        <w:t>“)</w:t>
      </w:r>
      <w:r w:rsidR="00023E6E" w:rsidRPr="00BE5BF7">
        <w:t>.</w:t>
      </w:r>
      <w:r w:rsidR="00414230" w:rsidRPr="00BE5BF7">
        <w:t xml:space="preserve"> </w:t>
      </w:r>
    </w:p>
    <w:p w14:paraId="0C66575C" w14:textId="30899779" w:rsidR="00C660B1" w:rsidRPr="00BE5BF7" w:rsidRDefault="00414230">
      <w:pPr>
        <w:pStyle w:val="Heading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C2999">
        <w:t>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D90E37B" w14:textId="72004A37" w:rsidR="002A54EE" w:rsidRPr="00BE5BF7" w:rsidRDefault="003E19B3">
      <w:pPr>
        <w:pStyle w:val="Heading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1D6603" w:rsidRPr="00BE5BF7">
        <w:fldChar w:fldCharType="begin"/>
      </w:r>
      <w:r w:rsidR="001D6603" w:rsidRPr="00BE5BF7">
        <w:instrText xml:space="preserve"> REF _Ref4422270 \r \h </w:instrText>
      </w:r>
      <w:r w:rsidR="008501A8" w:rsidRPr="00BE5BF7">
        <w:instrText xml:space="preserve"> \* MERGEFORMAT </w:instrText>
      </w:r>
      <w:r w:rsidR="001D6603" w:rsidRPr="00BE5BF7">
        <w:fldChar w:fldCharType="separate"/>
      </w:r>
      <w:r w:rsidR="006F77C5">
        <w:t>7.4</w:t>
      </w:r>
      <w:r w:rsidR="001D6603" w:rsidRPr="00BE5BF7">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10FB6FA" w14:textId="6D28EA4A" w:rsidR="00DD0D61" w:rsidRPr="00BE5BF7" w:rsidRDefault="00414230">
      <w:pPr>
        <w:pStyle w:val="Heading4"/>
      </w:pPr>
      <w:bookmarkStart w:id="65" w:name="_Ref4422270"/>
      <w:r w:rsidRPr="00BE5BF7">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w:t>
      </w:r>
      <w:proofErr w:type="spellStart"/>
      <w:r w:rsidR="00FE33EB" w:rsidRPr="00BE5BF7">
        <w:t>nasl</w:t>
      </w:r>
      <w:proofErr w:type="spellEnd"/>
      <w:r w:rsidR="00FE33EB" w:rsidRPr="00BE5BF7">
        <w:t xml:space="preserve">.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65"/>
    </w:p>
    <w:p w14:paraId="72EB4C6A" w14:textId="5E84F70F" w:rsidR="00DD0D61" w:rsidRPr="00BE5BF7" w:rsidRDefault="00FC48EA" w:rsidP="006C667D">
      <w:pPr>
        <w:pStyle w:val="Heading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47DF762B" w14:textId="0BC1BF96" w:rsidR="00DD0D61" w:rsidRPr="00BE5BF7" w:rsidRDefault="00DD0D61" w:rsidP="006C667D">
      <w:pPr>
        <w:pStyle w:val="Heading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 xml:space="preserve">u </w:t>
      </w:r>
      <w:r w:rsidRPr="00BE5BF7">
        <w:lastRenderedPageBreak/>
        <w:t>zákazky;</w:t>
      </w:r>
    </w:p>
    <w:p w14:paraId="7D54DABC" w14:textId="368E15B1" w:rsidR="00922A11" w:rsidRPr="00BE5BF7" w:rsidRDefault="00DD0D61" w:rsidP="006C667D">
      <w:pPr>
        <w:pStyle w:val="Heading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3B58683E" w14:textId="04AF0F12" w:rsidR="00AE3791" w:rsidRPr="00BE5BF7" w:rsidRDefault="00AE3791">
      <w:pPr>
        <w:pStyle w:val="Heading3"/>
      </w:pPr>
      <w:bookmarkStart w:id="66" w:name="_Toc447725749"/>
      <w:bookmarkStart w:id="67" w:name="_Toc4416611"/>
      <w:bookmarkStart w:id="68" w:name="_Toc4416905"/>
      <w:bookmarkStart w:id="69" w:name="_Toc4416954"/>
      <w:bookmarkStart w:id="70" w:name="_Ref4422946"/>
      <w:bookmarkStart w:id="71" w:name="_Toc48904763"/>
      <w:r w:rsidRPr="00BE5BF7">
        <w:t>Predloženie a obsah ponúk</w:t>
      </w:r>
      <w:bookmarkEnd w:id="66"/>
      <w:bookmarkEnd w:id="67"/>
      <w:bookmarkEnd w:id="68"/>
      <w:bookmarkEnd w:id="69"/>
      <w:bookmarkEnd w:id="70"/>
      <w:bookmarkEnd w:id="71"/>
    </w:p>
    <w:p w14:paraId="581F8A36" w14:textId="7AC8ADA5" w:rsidR="00D54716" w:rsidRPr="00BE5BF7" w:rsidRDefault="00FD77F0">
      <w:pPr>
        <w:pStyle w:val="Heading4"/>
      </w:pPr>
      <w:r w:rsidRPr="00BE5BF7">
        <w:t xml:space="preserve">Ak nie je v bode </w:t>
      </w:r>
      <w:r w:rsidR="008C4A31">
        <w:fldChar w:fldCharType="begin"/>
      </w:r>
      <w:r w:rsidR="008C4A31">
        <w:instrText xml:space="preserve"> REF _Ref4422514 \r \h </w:instrText>
      </w:r>
      <w:r w:rsidR="008C4A31">
        <w:fldChar w:fldCharType="separate"/>
      </w:r>
      <w:r w:rsidR="006F77C5">
        <w:t>8.4</w:t>
      </w:r>
      <w:r w:rsidR="008C4A31">
        <w:fldChar w:fldCharType="end"/>
      </w:r>
      <w:r w:rsidR="008C4A31">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systému JOSEPHINE umiestnenom na webovej adrese </w:t>
      </w:r>
      <w:hyperlink r:id="rId12" w:history="1">
        <w:r w:rsidRPr="00BE5BF7">
          <w:t>https://josephine.proebiz.com/</w:t>
        </w:r>
      </w:hyperlink>
      <w:r w:rsidRPr="00BE5BF7">
        <w:t xml:space="preserve">. Uchádzač môže predložiť iba jednu ponuku. Uchádzač predkladá ponuku spôsobom uvedeným v bode </w:t>
      </w:r>
      <w:r w:rsidR="00947B6F" w:rsidRPr="00BE5BF7">
        <w:fldChar w:fldCharType="begin"/>
      </w:r>
      <w:r w:rsidR="00947B6F" w:rsidRPr="00BE5BF7">
        <w:instrText xml:space="preserve"> REF _Ref4422409 \n \h </w:instrText>
      </w:r>
      <w:r w:rsidR="008501A8" w:rsidRPr="00BE5BF7">
        <w:instrText xml:space="preserve"> \* MERGEFORMAT </w:instrText>
      </w:r>
      <w:r w:rsidR="00947B6F" w:rsidRPr="00BE5BF7">
        <w:fldChar w:fldCharType="separate"/>
      </w:r>
      <w:r w:rsidR="006F77C5">
        <w:t>20</w:t>
      </w:r>
      <w:r w:rsidR="00947B6F" w:rsidRPr="00BE5BF7">
        <w:fldChar w:fldCharType="end"/>
      </w:r>
      <w:r w:rsidR="00947B6F" w:rsidRPr="00BE5BF7">
        <w:t xml:space="preserve"> </w:t>
      </w:r>
      <w:r w:rsidRPr="00BE5BF7">
        <w:t xml:space="preserve">tejto časti súťažných podkladov a v lehote uvedenej v bode </w:t>
      </w:r>
      <w:r w:rsidR="00947B6F" w:rsidRPr="00BE5BF7">
        <w:fldChar w:fldCharType="begin"/>
      </w:r>
      <w:r w:rsidR="00947B6F" w:rsidRPr="00BE5BF7">
        <w:instrText xml:space="preserve"> REF _Ref4422424 \n \h </w:instrText>
      </w:r>
      <w:r w:rsidR="008501A8" w:rsidRPr="00BE5BF7">
        <w:instrText xml:space="preserve"> \* MERGEFORMAT </w:instrText>
      </w:r>
      <w:r w:rsidR="00947B6F" w:rsidRPr="00BE5BF7">
        <w:fldChar w:fldCharType="separate"/>
      </w:r>
      <w:r w:rsidR="006F77C5">
        <w:t>21</w:t>
      </w:r>
      <w:r w:rsidR="00947B6F" w:rsidRPr="00BE5BF7">
        <w:fldChar w:fldCharType="end"/>
      </w:r>
      <w:r w:rsidRPr="00BE5BF7">
        <w:t xml:space="preserve"> tejto časti súťažných podkladov. </w:t>
      </w:r>
    </w:p>
    <w:p w14:paraId="3D16158B" w14:textId="03ACC354" w:rsidR="00A56198" w:rsidRPr="00BE5BF7" w:rsidRDefault="00A56198">
      <w:pPr>
        <w:pStyle w:val="Heading4"/>
      </w:pPr>
      <w:bookmarkStart w:id="72" w:name="_Ref6235445"/>
      <w:r w:rsidRPr="00BE5BF7">
        <w:t>Súčasťou ponuky musia byť nasledujúce doklady / dokumenty:</w:t>
      </w:r>
      <w:bookmarkEnd w:id="72"/>
      <w:r w:rsidRPr="00BE5BF7">
        <w:t xml:space="preserve"> </w:t>
      </w:r>
    </w:p>
    <w:p w14:paraId="13453BEF" w14:textId="5955EA34" w:rsidR="00A56198" w:rsidRPr="00BE5BF7" w:rsidRDefault="00FC48EA" w:rsidP="006C667D">
      <w:pPr>
        <w:pStyle w:val="Heading6"/>
      </w:pPr>
      <w:bookmarkStart w:id="73"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73"/>
    </w:p>
    <w:p w14:paraId="6218E968" w14:textId="7805574E" w:rsidR="00A56198" w:rsidRPr="00BE5BF7" w:rsidRDefault="00A56198" w:rsidP="00E63FCB">
      <w:pPr>
        <w:pStyle w:val="Heading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r w:rsidR="000079FF">
        <w:t xml:space="preserve"> </w:t>
      </w:r>
      <w:r w:rsidRPr="00BE5BF7">
        <w:t>;</w:t>
      </w:r>
    </w:p>
    <w:p w14:paraId="70BF33B6" w14:textId="49A9580E" w:rsidR="00A56198" w:rsidRPr="00BE5BF7" w:rsidRDefault="00A56198">
      <w:pPr>
        <w:pStyle w:val="Heading7"/>
      </w:pPr>
      <w:r w:rsidRPr="00BE5BF7">
        <w:t xml:space="preserve">identifikáciu </w:t>
      </w:r>
      <w:r w:rsidR="006C2999">
        <w:t>S</w:t>
      </w:r>
      <w:r w:rsidRPr="00BE5BF7">
        <w:t xml:space="preserve">úťaže, do ktorej sa ponuka predkladá s uvedením názvu </w:t>
      </w:r>
      <w:r w:rsidR="0068594A" w:rsidRPr="00BE5BF7">
        <w:t>p</w:t>
      </w:r>
      <w:r w:rsidRPr="00BE5BF7">
        <w:t>redmetu zákazky;</w:t>
      </w:r>
    </w:p>
    <w:p w14:paraId="2FDBC96A" w14:textId="77777777" w:rsidR="00A56198" w:rsidRPr="00BE5BF7" w:rsidRDefault="00A56198">
      <w:pPr>
        <w:pStyle w:val="Heading7"/>
      </w:pPr>
      <w:r w:rsidRPr="00BE5BF7">
        <w:t>zoznam dokumentov predložených v ponuke;</w:t>
      </w:r>
    </w:p>
    <w:p w14:paraId="1DCABECD" w14:textId="3543F1D3" w:rsidR="00A56198" w:rsidRPr="00BE5BF7" w:rsidRDefault="00A56198">
      <w:pPr>
        <w:pStyle w:val="Heading7"/>
      </w:pPr>
      <w:r w:rsidRPr="00BE5BF7">
        <w:t xml:space="preserve">identifikácia obchodného tajomstva, resp. dôverných informácií (ak sú) v súlade s bodom </w:t>
      </w:r>
      <w:r w:rsidR="00696E11" w:rsidRPr="00BE5BF7">
        <w:fldChar w:fldCharType="begin"/>
      </w:r>
      <w:r w:rsidR="00696E11" w:rsidRPr="00BE5BF7">
        <w:instrText xml:space="preserve"> REF _Ref4422446 \n \h </w:instrText>
      </w:r>
      <w:r w:rsidR="008501A8" w:rsidRPr="00BE5BF7">
        <w:instrText xml:space="preserve"> \* MERGEFORMAT </w:instrText>
      </w:r>
      <w:r w:rsidR="00696E11" w:rsidRPr="00BE5BF7">
        <w:fldChar w:fldCharType="separate"/>
      </w:r>
      <w:r w:rsidR="006F77C5">
        <w:t>25.2</w:t>
      </w:r>
      <w:r w:rsidR="00696E11" w:rsidRPr="00BE5BF7">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06068968" w14:textId="750A37C7" w:rsidR="00A56198" w:rsidRPr="00BE5BF7" w:rsidRDefault="00A56198" w:rsidP="006C667D">
      <w:pPr>
        <w:pStyle w:val="Heading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2A230104" w14:textId="77777777" w:rsidR="0064547F" w:rsidRPr="002A0045" w:rsidRDefault="00913EC5" w:rsidP="006C667D">
      <w:pPr>
        <w:pStyle w:val="Heading6"/>
      </w:pPr>
      <w:bookmarkStart w:id="74" w:name="_Ref6235423"/>
      <w:bookmarkStart w:id="75" w:name="_Ref4422667"/>
      <w:bookmarkStart w:id="76" w:name="_Ref524523915"/>
      <w:r w:rsidRPr="00913EC5">
        <w:rPr>
          <w:b/>
        </w:rPr>
        <w:t>Technická časť ponuky</w:t>
      </w:r>
      <w:r w:rsidR="00776BF6" w:rsidRPr="00BE5BF7">
        <w:t>, z ktor</w:t>
      </w:r>
      <w:r>
        <w:t>ej</w:t>
      </w:r>
      <w:r w:rsidR="00776BF6" w:rsidRPr="00BE5BF7">
        <w:t xml:space="preserve"> musí vyplývať splnenie všetkých podmienok stanovených v Časti B. Opis predmetu zákazky. </w:t>
      </w:r>
      <w:r w:rsidR="00776BF6" w:rsidRPr="00913EC5">
        <w:t xml:space="preserve">Opis musí obsahovať prehľadnú a jednoznačnú informáciu, akým spôsobom uchádzač navrhuje vykonať jednotlivé opatrenia, ako sú uvedené v časti B. Opis predmetu zákazky a príslušných prílohách. </w:t>
      </w:r>
      <w:r w:rsidR="00776BF6" w:rsidRPr="00BE5BF7">
        <w:t xml:space="preserve">Uchádzač predloží </w:t>
      </w:r>
      <w:r w:rsidR="0064547F">
        <w:t xml:space="preserve">technickú </w:t>
      </w:r>
      <w:r w:rsidR="0064547F" w:rsidRPr="002A0045">
        <w:t>časť ponuky v nasledovnej štruktúre a členení:</w:t>
      </w:r>
    </w:p>
    <w:p w14:paraId="1A495F25" w14:textId="6A161067" w:rsidR="00776BF6" w:rsidRDefault="0064547F" w:rsidP="007D12E0">
      <w:pPr>
        <w:pStyle w:val="Heading7"/>
      </w:pPr>
      <w:r w:rsidRPr="002A0045">
        <w:t>Všeobecn</w:t>
      </w:r>
      <w:r w:rsidR="0006087D">
        <w:t xml:space="preserve">ý opis </w:t>
      </w:r>
      <w:r w:rsidR="005A6BA7">
        <w:t>realizácie opatrení</w:t>
      </w:r>
      <w:r w:rsidRPr="002A0045">
        <w:t xml:space="preserve"> rozdelen</w:t>
      </w:r>
      <w:r w:rsidR="005A6BA7">
        <w:t>ý</w:t>
      </w:r>
      <w:r w:rsidR="00776BF6" w:rsidRPr="002A0045">
        <w:t xml:space="preserve"> na jednotlivé navrhované opatrenia, pričom pri každom opatrení </w:t>
      </w:r>
      <w:r w:rsidR="00F50721" w:rsidRPr="002A0045">
        <w:t xml:space="preserve">uchádzač </w:t>
      </w:r>
      <w:r w:rsidR="00776BF6" w:rsidRPr="002A0045">
        <w:t>uvedie najmä základný opis</w:t>
      </w:r>
      <w:r w:rsidR="001B7815" w:rsidRPr="002A0045">
        <w:t xml:space="preserve"> samotného opatrenia a spôsobu jeho realizácie</w:t>
      </w:r>
      <w:r w:rsidR="00961EDE">
        <w:t>, ďalej uchádzač uvedie výšku</w:t>
      </w:r>
      <w:r w:rsidR="00373B2B">
        <w:t xml:space="preserve"> </w:t>
      </w:r>
      <w:r w:rsidR="00776BF6" w:rsidRPr="002A0045">
        <w:t>investičných nákladov za jednotlivé opatrenia</w:t>
      </w:r>
      <w:r w:rsidR="00ED6ED7">
        <w:t xml:space="preserve"> </w:t>
      </w:r>
      <w:r w:rsidR="00BD5117">
        <w:t>a materiálno-technologick</w:t>
      </w:r>
      <w:r w:rsidR="00961EDE">
        <w:t>ú</w:t>
      </w:r>
      <w:r w:rsidR="00BD5117">
        <w:t xml:space="preserve"> charakteristik</w:t>
      </w:r>
      <w:r w:rsidR="00373B2B">
        <w:t>u</w:t>
      </w:r>
      <w:r w:rsidR="00BD5117">
        <w:t xml:space="preserve"> vybraných materiálov a zriadení, ktoré budú tvoriť predmet </w:t>
      </w:r>
      <w:r w:rsidR="00385000">
        <w:t>dodania. Na účely uvedených požiadaviek uchádzač vyplní</w:t>
      </w:r>
      <w:r w:rsidR="00BD5117">
        <w:t xml:space="preserve"> </w:t>
      </w:r>
      <w:r w:rsidR="00385000">
        <w:t xml:space="preserve">všetky údaje </w:t>
      </w:r>
      <w:r w:rsidR="00776BF6" w:rsidRPr="002A0045">
        <w:t>podľa vzoru v Prílohe č. B.2 Návrh opatrení (vzorový formulár) týchto súťažných podkladov</w:t>
      </w:r>
      <w:r w:rsidR="00EB5D40">
        <w:t>;</w:t>
      </w:r>
    </w:p>
    <w:p w14:paraId="55C43957" w14:textId="102FF69B" w:rsidR="00EB5D40" w:rsidRPr="00EB5D40" w:rsidRDefault="00EB5D40" w:rsidP="00EB5D40">
      <w:pPr>
        <w:pStyle w:val="Heading7"/>
      </w:pPr>
      <w:r w:rsidRPr="00BE5BF7">
        <w:t>Grafick</w:t>
      </w:r>
      <w:r>
        <w:t>ý</w:t>
      </w:r>
      <w:r w:rsidRPr="00BE5BF7">
        <w:t xml:space="preserve"> </w:t>
      </w:r>
      <w:r>
        <w:t>h</w:t>
      </w:r>
      <w:r w:rsidRPr="00BE5BF7">
        <w:t>armonogram plnenia</w:t>
      </w:r>
      <w:r>
        <w:t>, ktorý</w:t>
      </w:r>
      <w:r w:rsidRPr="00BE5BF7">
        <w:t xml:space="preserve"> bude obsahovať vyjadrenie časovej náročnosti a nadväznosti jednotlivých úkonov, činností a prác vyjadrenú v dňoch. Harmonogram plnenia bude obsahovať tiež uvedenie kritickej cesty jednotlivých plnení. Harmonogram plnenia predložený uchádzačom v rámci ponuky sa v prípade jeho úspechu doplní ako súčasť zmluvy.</w:t>
      </w:r>
      <w:r>
        <w:t xml:space="preserve"> </w:t>
      </w:r>
    </w:p>
    <w:p w14:paraId="4811E380" w14:textId="7355B387" w:rsidR="00630236" w:rsidRPr="00BE5BF7" w:rsidRDefault="00922426" w:rsidP="006C667D">
      <w:pPr>
        <w:pStyle w:val="Heading6"/>
      </w:pPr>
      <w:r w:rsidRPr="002A0045">
        <w:t>Doklady a dokumenty</w:t>
      </w:r>
      <w:r w:rsidR="00665159" w:rsidRPr="002A0045">
        <w:t>, ktorými uchádzač preukazuje splnenie podmienok účasti</w:t>
      </w:r>
      <w:r w:rsidR="00A718D2" w:rsidRPr="002A0045">
        <w:t xml:space="preserve"> v zmysle Časti F. Podmienky účasti týchto súťažných podkladov</w:t>
      </w:r>
      <w:r w:rsidR="0045452C" w:rsidRPr="002A0045">
        <w:rPr>
          <w:szCs w:val="20"/>
        </w:rPr>
        <w:t>; t. j. všetky doklady, ktorými preukazuje splnenie</w:t>
      </w:r>
      <w:r w:rsidR="0045452C" w:rsidRPr="00425DDD">
        <w:rPr>
          <w:szCs w:val="20"/>
        </w:rPr>
        <w:t xml:space="preserve"> podmienok účasti týkajúcich sa osobného postavenia</w:t>
      </w:r>
      <w:r w:rsidR="00FC3250" w:rsidRPr="00425DDD">
        <w:rPr>
          <w:szCs w:val="20"/>
        </w:rPr>
        <w:t xml:space="preserve"> a</w:t>
      </w:r>
      <w:r w:rsidR="0045452C" w:rsidRPr="00425DDD">
        <w:rPr>
          <w:szCs w:val="20"/>
        </w:rPr>
        <w:t xml:space="preserve"> technickej </w:t>
      </w:r>
      <w:r w:rsidR="00FC3250" w:rsidRPr="00425DDD">
        <w:rPr>
          <w:szCs w:val="20"/>
        </w:rPr>
        <w:t xml:space="preserve">alebo odbornej </w:t>
      </w:r>
      <w:r w:rsidR="0045452C" w:rsidRPr="00425DDD">
        <w:rPr>
          <w:szCs w:val="20"/>
        </w:rPr>
        <w:t>spôsobilosti (</w:t>
      </w:r>
      <w:r w:rsidR="00FC3250" w:rsidRPr="00425DDD">
        <w:rPr>
          <w:szCs w:val="20"/>
        </w:rPr>
        <w:t>Verejný obstarávateľ odporúča, aby uchádzač za účelom preukázania splnenia niektorých</w:t>
      </w:r>
      <w:r w:rsidR="00FC3250" w:rsidRPr="00BE5BF7">
        <w:rPr>
          <w:szCs w:val="20"/>
        </w:rPr>
        <w:t xml:space="preserve">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w:t>
      </w:r>
      <w:r w:rsidR="00D50750">
        <w:rPr>
          <w:szCs w:val="20"/>
        </w:rPr>
        <w:t xml:space="preserve"> realizovaných</w:t>
      </w:r>
      <w:r w:rsidR="00FC3250" w:rsidRPr="00BE5BF7">
        <w:rPr>
          <w:szCs w:val="20"/>
        </w:rPr>
        <w:t xml:space="preserve"> </w:t>
      </w:r>
      <w:r w:rsidR="00AE3816">
        <w:rPr>
          <w:szCs w:val="20"/>
        </w:rPr>
        <w:t>stavebných prác</w:t>
      </w:r>
      <w:r w:rsidR="00425DDD">
        <w:rPr>
          <w:szCs w:val="20"/>
        </w:rPr>
        <w:t xml:space="preserve"> / poskytnutých služieb</w:t>
      </w:r>
      <w:r w:rsidR="00D50750">
        <w:rPr>
          <w:szCs w:val="20"/>
        </w:rPr>
        <w:t xml:space="preserve"> </w:t>
      </w:r>
      <w:r w:rsidR="00FC3250" w:rsidRPr="00BE5BF7">
        <w:rPr>
          <w:szCs w:val="20"/>
        </w:rPr>
        <w:t>(referencií)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74"/>
      <w:r w:rsidR="005B20B5" w:rsidRPr="00BE5BF7">
        <w:t xml:space="preserve"> </w:t>
      </w:r>
      <w:bookmarkEnd w:id="75"/>
      <w:bookmarkEnd w:id="76"/>
      <w:r w:rsidR="00782F12">
        <w:t xml:space="preserve">V prípade, ak uchádzač nahrádza dokumenty, ktorými preukazuje podmienky účasti jednotným európskym dokumentom alebo čestným vyhlásením, predloží jednotný európsky dokument alebo čestné vyhlásenia. Ako vzor čestného vyhlásenia môže použiť </w:t>
      </w:r>
      <w:r w:rsidR="008637C8">
        <w:t xml:space="preserve">znenie </w:t>
      </w:r>
      <w:r w:rsidR="008637C8">
        <w:lastRenderedPageBreak/>
        <w:t>vyhlásenia podľa Prílohy č. A.</w:t>
      </w:r>
      <w:r w:rsidR="0039691C">
        <w:t>7</w:t>
      </w:r>
      <w:r w:rsidR="008637C8">
        <w:t xml:space="preserve"> súťažných podkladov.</w:t>
      </w:r>
    </w:p>
    <w:p w14:paraId="23C29FC3" w14:textId="3BF19E8C" w:rsidR="00883251" w:rsidRPr="00D46D28" w:rsidRDefault="00883251" w:rsidP="006C667D">
      <w:pPr>
        <w:pStyle w:val="Heading6"/>
        <w:rPr>
          <w:szCs w:val="20"/>
        </w:rPr>
      </w:pPr>
      <w:bookmarkStart w:id="77" w:name="_Ref4422691"/>
      <w:bookmarkStart w:id="78" w:name="_Ref524522702"/>
      <w:bookmarkStart w:id="79" w:name="_Ref524523889"/>
      <w:r w:rsidRPr="00D46D28">
        <w:t xml:space="preserve">Doklad o zložení zábezpeky podľa bodu </w:t>
      </w:r>
      <w:r w:rsidR="00E83BC9">
        <w:fldChar w:fldCharType="begin"/>
      </w:r>
      <w:r w:rsidR="00E83BC9">
        <w:instrText xml:space="preserve"> REF _Ref48034669 \n \h </w:instrText>
      </w:r>
      <w:r w:rsidR="00E83BC9">
        <w:fldChar w:fldCharType="separate"/>
      </w:r>
      <w:r w:rsidR="006F77C5">
        <w:t>16</w:t>
      </w:r>
      <w:r w:rsidR="00E83BC9">
        <w:fldChar w:fldCharType="end"/>
      </w:r>
      <w:r w:rsidR="00E83BC9">
        <w:t xml:space="preserve"> </w:t>
      </w:r>
      <w:r w:rsidRPr="00D46D28">
        <w:t xml:space="preserve">tejto časti súťažných podkladov vo forme </w:t>
      </w:r>
      <w:r w:rsidRPr="00D46D28">
        <w:rPr>
          <w:szCs w:val="20"/>
        </w:rPr>
        <w:t xml:space="preserve">ustanovenej v bode </w:t>
      </w:r>
      <w:r w:rsidR="00EB5D40">
        <w:rPr>
          <w:szCs w:val="20"/>
        </w:rPr>
        <w:fldChar w:fldCharType="begin"/>
      </w:r>
      <w:r w:rsidR="00EB5D40">
        <w:rPr>
          <w:szCs w:val="20"/>
        </w:rPr>
        <w:instrText xml:space="preserve"> REF _Ref534358796 \n \h </w:instrText>
      </w:r>
      <w:r w:rsidR="00EB5D40">
        <w:rPr>
          <w:szCs w:val="20"/>
        </w:rPr>
      </w:r>
      <w:r w:rsidR="00EB5D40">
        <w:rPr>
          <w:szCs w:val="20"/>
        </w:rPr>
        <w:fldChar w:fldCharType="separate"/>
      </w:r>
      <w:r w:rsidR="006F77C5">
        <w:rPr>
          <w:szCs w:val="20"/>
        </w:rPr>
        <w:t>8.5</w:t>
      </w:r>
      <w:r w:rsidR="00EB5D40">
        <w:rPr>
          <w:szCs w:val="20"/>
        </w:rPr>
        <w:fldChar w:fldCharType="end"/>
      </w:r>
      <w:r w:rsidR="00EB5D40">
        <w:rPr>
          <w:szCs w:val="20"/>
        </w:rPr>
        <w:t xml:space="preserve"> </w:t>
      </w:r>
      <w:r w:rsidRPr="00D46D28">
        <w:rPr>
          <w:szCs w:val="20"/>
        </w:rPr>
        <w:t>tejto časti súťažných podkladov.</w:t>
      </w:r>
      <w:bookmarkEnd w:id="77"/>
      <w:r w:rsidRPr="00D46D28">
        <w:rPr>
          <w:szCs w:val="20"/>
        </w:rPr>
        <w:t xml:space="preserve"> </w:t>
      </w:r>
      <w:bookmarkEnd w:id="78"/>
    </w:p>
    <w:bookmarkEnd w:id="79"/>
    <w:p w14:paraId="17DC7686" w14:textId="1B144E56" w:rsidR="00915293" w:rsidRPr="00BE5BF7" w:rsidRDefault="00672CF4" w:rsidP="006C667D">
      <w:pPr>
        <w:pStyle w:val="Heading6"/>
      </w:pPr>
      <w:r w:rsidRPr="00BE5BF7">
        <w:t xml:space="preserve">Vyhlásenie o akceptácii podmienok </w:t>
      </w:r>
      <w:r w:rsidR="006C2999">
        <w:t>S</w:t>
      </w:r>
      <w:r w:rsidRPr="00BE5BF7">
        <w:t xml:space="preserve">úťaže, </w:t>
      </w:r>
      <w:r w:rsidR="00915293" w:rsidRPr="00BE5BF7">
        <w:t xml:space="preserve">ktorého vzor tvorí Prílohu č. </w:t>
      </w:r>
      <w:r w:rsidR="00B87223" w:rsidRPr="00BE5BF7">
        <w:t>A.2</w:t>
      </w:r>
      <w:r w:rsidR="00915293" w:rsidRPr="00BE5BF7">
        <w:t xml:space="preserve"> týchto súťažných podkladov</w:t>
      </w:r>
      <w:r w:rsidR="008C4A31">
        <w:t>, ktoré okrem iného bude obsahovať vyhlásenie uchádzača, ktorým sa zaväzuje v prípade úspechu jeho ponuky uzatvoriť zmluvu v súlade s obchodnými podmienkami uvedenými v Prílohe č. D.1 týchto súťažných podkladov</w:t>
      </w:r>
      <w:r w:rsidR="008C4A31" w:rsidRPr="00AA5D87">
        <w:rPr>
          <w:b/>
          <w:bCs/>
        </w:rPr>
        <w:t>.</w:t>
      </w:r>
    </w:p>
    <w:p w14:paraId="3C69AB4A" w14:textId="4D539895" w:rsidR="00915293" w:rsidRPr="00BE5BF7" w:rsidRDefault="00915293" w:rsidP="006C667D">
      <w:pPr>
        <w:pStyle w:val="Heading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696E11" w:rsidRPr="00BE5BF7">
        <w:fldChar w:fldCharType="begin"/>
      </w:r>
      <w:r w:rsidR="00696E11" w:rsidRPr="00BE5BF7">
        <w:instrText xml:space="preserve"> REF _Ref4422488 \n \h </w:instrText>
      </w:r>
      <w:r w:rsidR="008501A8" w:rsidRPr="00BE5BF7">
        <w:instrText xml:space="preserve"> \* MERGEFORMAT </w:instrText>
      </w:r>
      <w:r w:rsidR="00696E11" w:rsidRPr="00BE5BF7">
        <w:fldChar w:fldCharType="separate"/>
      </w:r>
      <w:r w:rsidR="006F77C5">
        <w:t>19</w:t>
      </w:r>
      <w:r w:rsidR="00696E11" w:rsidRPr="00BE5BF7">
        <w:fldChar w:fldCharType="end"/>
      </w:r>
      <w:r w:rsidRPr="00BE5BF7">
        <w:t xml:space="preserve"> tejto časti súťažných podkladov.</w:t>
      </w:r>
    </w:p>
    <w:p w14:paraId="3CDD144B" w14:textId="064523FA" w:rsidR="00915293" w:rsidRPr="00BE5BF7" w:rsidRDefault="00915293" w:rsidP="006C667D">
      <w:pPr>
        <w:pStyle w:val="Heading6"/>
      </w:pPr>
      <w:bookmarkStart w:id="80" w:name="_Hlk519775982"/>
      <w:r w:rsidRPr="00BE5BF7">
        <w:t>Ak ponuku predkladá Skupina dodávateľov</w:t>
      </w:r>
      <w:r w:rsidR="007E5BFA" w:rsidRPr="00BE5BF7">
        <w:t>,</w:t>
      </w:r>
      <w:bookmarkEnd w:id="80"/>
      <w:r w:rsidR="007E5BFA" w:rsidRPr="00BE5BF7">
        <w:t xml:space="preserve"> </w:t>
      </w:r>
      <w:r w:rsidRPr="00BE5BF7">
        <w:t>zmluv</w:t>
      </w:r>
      <w:r w:rsidR="007E5BFA" w:rsidRPr="00BE5BF7">
        <w:t>a</w:t>
      </w:r>
      <w:r w:rsidRPr="00BE5BF7">
        <w:t xml:space="preserve"> podľa bodu </w:t>
      </w:r>
      <w:r w:rsidR="00696E11" w:rsidRPr="00BE5BF7">
        <w:fldChar w:fldCharType="begin"/>
      </w:r>
      <w:r w:rsidR="00696E11" w:rsidRPr="00BE5BF7">
        <w:instrText xml:space="preserve"> REF _Ref4422270 \n \h </w:instrText>
      </w:r>
      <w:r w:rsidR="008501A8" w:rsidRPr="00BE5BF7">
        <w:instrText xml:space="preserve"> \* MERGEFORMAT </w:instrText>
      </w:r>
      <w:r w:rsidR="00696E11" w:rsidRPr="00BE5BF7">
        <w:fldChar w:fldCharType="separate"/>
      </w:r>
      <w:r w:rsidR="006F77C5">
        <w:t>7.4</w:t>
      </w:r>
      <w:r w:rsidR="00696E11" w:rsidRPr="00BE5BF7">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7A3B86E3" w14:textId="77777777" w:rsidR="003F0079" w:rsidRDefault="00915293" w:rsidP="006C667D">
      <w:pPr>
        <w:pStyle w:val="Heading6"/>
        <w:rPr>
          <w:szCs w:val="20"/>
        </w:rPr>
      </w:pPr>
      <w:r w:rsidRPr="00BE5BF7">
        <w:t xml:space="preserve">Návrh na plnenie kritérií predložený formou vyplnených tabuliek podľa vzoru v Prílohe </w:t>
      </w:r>
      <w:r w:rsidR="007E5BFA" w:rsidRPr="00BE5BF7">
        <w:br/>
      </w:r>
      <w:r w:rsidRPr="00BE5BF7">
        <w:t xml:space="preserve">č. </w:t>
      </w:r>
      <w:r w:rsidR="00F376A8" w:rsidRPr="00BE5BF7">
        <w:t>C.</w:t>
      </w:r>
      <w:r w:rsidRPr="00BE5BF7">
        <w:t>1 Návrh na plnenie</w:t>
      </w:r>
      <w:r w:rsidRPr="00BE5BF7">
        <w:rPr>
          <w:szCs w:val="20"/>
        </w:rPr>
        <w:t xml:space="preserve"> kritérií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p>
    <w:p w14:paraId="086055FE" w14:textId="23D507C4" w:rsidR="00915293" w:rsidRPr="00BE5BF7" w:rsidRDefault="003F0079" w:rsidP="006C667D">
      <w:pPr>
        <w:pStyle w:val="Heading6"/>
        <w:rPr>
          <w:szCs w:val="20"/>
        </w:rPr>
      </w:pPr>
      <w:r>
        <w:rPr>
          <w:szCs w:val="20"/>
        </w:rPr>
        <w:t>Návrh zmluvy podľa Prílohy č. D.1 súťažných podkladov s doplnením údajov, ktoré sú v zmluve označené, že ich doplní uchádzač</w:t>
      </w:r>
      <w:r w:rsidR="00530FA8">
        <w:rPr>
          <w:szCs w:val="20"/>
        </w:rPr>
        <w:t xml:space="preserve">. </w:t>
      </w:r>
    </w:p>
    <w:p w14:paraId="63B8AB8E" w14:textId="00DB473C" w:rsidR="003D02B1" w:rsidRPr="00BE5BF7" w:rsidRDefault="00B35C6A">
      <w:pPr>
        <w:pStyle w:val="Heading4"/>
      </w:pPr>
      <w:bookmarkStart w:id="81" w:name="_Ref48035094"/>
      <w:r w:rsidRPr="00BE5BF7">
        <w:t xml:space="preserve">Každý dokument </w:t>
      </w:r>
      <w:r w:rsidR="003D02B1" w:rsidRPr="00BE5BF7">
        <w:t xml:space="preserve">z vyššie uvedených častí ponuky (pokiaľ z bodov </w:t>
      </w:r>
      <w:r w:rsidR="00696E11" w:rsidRPr="00BE5BF7">
        <w:fldChar w:fldCharType="begin"/>
      </w:r>
      <w:r w:rsidR="00696E11" w:rsidRPr="00BE5BF7">
        <w:instrText xml:space="preserve"> REF _Ref4422514 \n \h </w:instrText>
      </w:r>
      <w:r w:rsidR="008501A8" w:rsidRPr="00BE5BF7">
        <w:instrText xml:space="preserve"> \* MERGEFORMAT </w:instrText>
      </w:r>
      <w:r w:rsidR="00696E11" w:rsidRPr="00BE5BF7">
        <w:fldChar w:fldCharType="separate"/>
      </w:r>
      <w:r w:rsidR="006F77C5">
        <w:t>8.4</w:t>
      </w:r>
      <w:r w:rsidR="00696E11" w:rsidRPr="00BE5BF7">
        <w:fldChar w:fldCharType="end"/>
      </w:r>
      <w:r w:rsidR="00696E11" w:rsidRPr="00BE5BF7">
        <w:t xml:space="preserve"> </w:t>
      </w:r>
      <w:r w:rsidR="003D02B1" w:rsidRPr="00BE5BF7">
        <w:t>tejto časti súťažných podkladov nevyplýva inak) musí byť:</w:t>
      </w:r>
      <w:bookmarkEnd w:id="81"/>
    </w:p>
    <w:p w14:paraId="3E9A5182" w14:textId="42240DA0" w:rsidR="003D02B1" w:rsidRPr="00BE5BF7" w:rsidRDefault="00B35C6A" w:rsidP="006C667D">
      <w:pPr>
        <w:pStyle w:val="Heading6"/>
      </w:pPr>
      <w:r w:rsidRPr="00BE5BF7">
        <w:t>podpísaný</w:t>
      </w:r>
      <w:r w:rsidR="003D02B1" w:rsidRPr="00BE5BF7">
        <w:t>, pričom</w:t>
      </w:r>
    </w:p>
    <w:p w14:paraId="4135C9C9" w14:textId="62F3DF4A" w:rsidR="003D02B1" w:rsidRPr="00BE5BF7" w:rsidRDefault="003D02B1" w:rsidP="00E63FCB">
      <w:pPr>
        <w:pStyle w:val="Heading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78AEA87" w14:textId="3513413D" w:rsidR="003D02B1" w:rsidRPr="00BE5BF7" w:rsidRDefault="003D02B1" w:rsidP="00E63FCB">
      <w:pPr>
        <w:pStyle w:val="Heading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6F77C5">
        <w:t>8.2b)</w:t>
      </w:r>
      <w:r w:rsidR="00BE7E9B" w:rsidRPr="00BE5BF7">
        <w:fldChar w:fldCharType="end"/>
      </w:r>
      <w:r w:rsidR="00581FEC" w:rsidRPr="00BE5BF7">
        <w:t xml:space="preserve"> </w:t>
      </w:r>
      <w:r w:rsidRPr="00BE5BF7">
        <w:t>tejto časti súťažných podkladov, určený na preukázanie splnenia podmienok účasti osobného postavenia podľa § 32 ZVO</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375413F6" w14:textId="41607868" w:rsidR="003D02B1" w:rsidRPr="00BE5BF7" w:rsidRDefault="00B35C6A" w:rsidP="006C667D">
      <w:pPr>
        <w:pStyle w:val="Heading6"/>
      </w:pPr>
      <w:r w:rsidRPr="00BE5BF7">
        <w:rPr>
          <w:b/>
          <w:u w:val="single"/>
        </w:rPr>
        <w:t>naskenovaný</w:t>
      </w:r>
      <w:r w:rsidRPr="00BE5BF7">
        <w:rPr>
          <w:b/>
        </w:rPr>
        <w:t xml:space="preserve"> </w:t>
      </w:r>
      <w:r w:rsidR="003D02B1" w:rsidRPr="00BE5BF7">
        <w:t xml:space="preserve">(odporúčaný formát je „PDF“), </w:t>
      </w:r>
    </w:p>
    <w:p w14:paraId="2F8E92D2" w14:textId="16B9AD9B" w:rsidR="003D02B1" w:rsidRPr="00BE5BF7" w:rsidRDefault="00B35C6A" w:rsidP="006C667D">
      <w:pPr>
        <w:pStyle w:val="Heading6"/>
      </w:pPr>
      <w:r w:rsidRPr="00BE5BF7">
        <w:rPr>
          <w:b/>
          <w:u w:val="single"/>
        </w:rPr>
        <w:t>vložený</w:t>
      </w:r>
      <w:r w:rsidRPr="00BE5BF7">
        <w:t xml:space="preserve"> </w:t>
      </w:r>
      <w:r w:rsidR="003D02B1" w:rsidRPr="00BE5BF7">
        <w:t xml:space="preserve">do systému JOSEPHINE spôsobom uvedeným v bode </w:t>
      </w:r>
      <w:r w:rsidR="006149E7" w:rsidRPr="00BE5BF7">
        <w:fldChar w:fldCharType="begin"/>
      </w:r>
      <w:r w:rsidR="006149E7" w:rsidRPr="00BE5BF7">
        <w:instrText xml:space="preserve"> REF _Ref4422725 \n \h </w:instrText>
      </w:r>
      <w:r w:rsidR="008501A8" w:rsidRPr="00BE5BF7">
        <w:instrText xml:space="preserve"> \* MERGEFORMAT </w:instrText>
      </w:r>
      <w:r w:rsidR="006149E7" w:rsidRPr="00BE5BF7">
        <w:fldChar w:fldCharType="separate"/>
      </w:r>
      <w:r w:rsidR="006F77C5">
        <w:t>20</w:t>
      </w:r>
      <w:r w:rsidR="006149E7" w:rsidRPr="00BE5BF7">
        <w:fldChar w:fldCharType="end"/>
      </w:r>
      <w:r w:rsidR="006149E7" w:rsidRPr="00BE5BF7">
        <w:t xml:space="preserve"> </w:t>
      </w:r>
      <w:r w:rsidR="003D02B1" w:rsidRPr="00BE5BF7">
        <w:t>tejto časti súťažných podkladov.</w:t>
      </w:r>
    </w:p>
    <w:p w14:paraId="0BA33C96" w14:textId="08263976" w:rsidR="003D02B1" w:rsidRPr="00BE5BF7" w:rsidRDefault="003D02B1">
      <w:pPr>
        <w:pStyle w:val="Heading4"/>
      </w:pPr>
      <w:bookmarkStart w:id="82" w:name="_Ref4422514"/>
      <w:r w:rsidRPr="00BE5BF7">
        <w:t xml:space="preserve">Doklady a dokumenty uvedené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6F77C5">
        <w:t>8.2b)</w:t>
      </w:r>
      <w:r w:rsidR="00BE7E9B" w:rsidRPr="00BE5BF7">
        <w:fldChar w:fldCharType="end"/>
      </w:r>
      <w:r w:rsidR="006149E7" w:rsidRPr="00BE5BF7">
        <w:t xml:space="preserve"> </w:t>
      </w:r>
      <w:r w:rsidRPr="00BE5BF7">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82"/>
    </w:p>
    <w:p w14:paraId="1058061C" w14:textId="34B630D7" w:rsidR="003D02B1" w:rsidRPr="00BE5BF7" w:rsidRDefault="003D02B1" w:rsidP="006C667D">
      <w:pPr>
        <w:pStyle w:val="Heading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 xml:space="preserve">nariadenie </w:t>
      </w:r>
      <w:proofErr w:type="spellStart"/>
      <w:r w:rsidRPr="00BE5BF7">
        <w:rPr>
          <w:b/>
        </w:rPr>
        <w:t>eIDAS</w:t>
      </w:r>
      <w:proofErr w:type="spellEnd"/>
      <w:r w:rsidRPr="00BE5BF7">
        <w:t xml:space="preserve">“) subjektu, ktorý taký doklad vydal; alebo </w:t>
      </w:r>
    </w:p>
    <w:p w14:paraId="1BEF1BD1" w14:textId="19F70637" w:rsidR="003D02B1" w:rsidRPr="00BE5BF7" w:rsidRDefault="003D02B1" w:rsidP="006C667D">
      <w:pPr>
        <w:pStyle w:val="Heading6"/>
      </w:pPr>
      <w:r w:rsidRPr="00BE5BF7">
        <w:t xml:space="preserve">v prípade, ak nie sú vydávané v elektronickej forme s kvalifikovaným elektronickým podpisom podľa nariadenia </w:t>
      </w:r>
      <w:proofErr w:type="spellStart"/>
      <w:r w:rsidRPr="00BE5BF7">
        <w:t>eIDAS</w:t>
      </w:r>
      <w:proofErr w:type="spellEnd"/>
      <w:r w:rsidRPr="00BE5BF7">
        <w:t xml:space="preserve">, tak vo forme elektronického dokumentu vytvoreného zaručenou konverziou pôvodného originálu dokumentu podľa zákona č. 305/2013 Z. z. </w:t>
      </w:r>
      <w:r w:rsidR="007E5BFA" w:rsidRPr="00BE5BF7">
        <w:br/>
      </w:r>
      <w:r w:rsidRPr="00BE5BF7">
        <w:t>o e-</w:t>
      </w:r>
      <w:proofErr w:type="spellStart"/>
      <w:r w:rsidRPr="00BE5BF7">
        <w:t>Governmente</w:t>
      </w:r>
      <w:proofErr w:type="spellEnd"/>
      <w:r w:rsidRPr="00BE5BF7">
        <w:t xml:space="preserve"> v znení neskorších predpisov.</w:t>
      </w:r>
    </w:p>
    <w:p w14:paraId="3BD1F238" w14:textId="501AEE53" w:rsidR="00883251" w:rsidRPr="00D46D28" w:rsidRDefault="00883251" w:rsidP="002550B1">
      <w:pPr>
        <w:pStyle w:val="Heading4"/>
        <w:numPr>
          <w:ilvl w:val="3"/>
          <w:numId w:val="19"/>
        </w:numPr>
      </w:pPr>
      <w:bookmarkStart w:id="83" w:name="_Ref534358796"/>
      <w:r w:rsidRPr="00D46D28">
        <w:t xml:space="preserve">V prípade poskytnutia zábezpeky formou bankovej záruky alebo poistenia záruky, uchádzač </w:t>
      </w:r>
      <w:r w:rsidRPr="00D46D28">
        <w:lastRenderedPageBreak/>
        <w:t xml:space="preserve">predloží doklad o zložení bankovej záruky alebo doklad o poistení záruky podľa bodu </w:t>
      </w:r>
      <w:r w:rsidRPr="00D46D28">
        <w:fldChar w:fldCharType="begin"/>
      </w:r>
      <w:r w:rsidRPr="00D46D28">
        <w:instrText xml:space="preserve"> REF _Ref4422691 \r \h  \* MERGEFORMAT </w:instrText>
      </w:r>
      <w:r w:rsidRPr="00D46D28">
        <w:fldChar w:fldCharType="separate"/>
      </w:r>
      <w:r w:rsidR="006F77C5">
        <w:t>8.2d)</w:t>
      </w:r>
      <w:r w:rsidRPr="00D46D28">
        <w:fldChar w:fldCharType="end"/>
      </w:r>
      <w:r w:rsidRPr="00D46D28">
        <w:t xml:space="preserve"> tejto časti súťažných podkladov v ponuke buď</w:t>
      </w:r>
      <w:bookmarkEnd w:id="83"/>
      <w:r w:rsidRPr="00D46D28">
        <w:t xml:space="preserve"> </w:t>
      </w:r>
    </w:p>
    <w:p w14:paraId="00462D48" w14:textId="77777777" w:rsidR="00883251" w:rsidRPr="00D46D28" w:rsidRDefault="00883251" w:rsidP="006C667D">
      <w:pPr>
        <w:pStyle w:val="Heading6"/>
      </w:pPr>
      <w:r w:rsidRPr="00D46D28">
        <w:t xml:space="preserve">vo forme elektronického dokumentu s kvalifikovaným elektronickým podpisom banky, resp. poisťovne v súlade s nariadením </w:t>
      </w:r>
      <w:proofErr w:type="spellStart"/>
      <w:r w:rsidRPr="00D46D28">
        <w:t>eIDAS</w:t>
      </w:r>
      <w:proofErr w:type="spellEnd"/>
      <w:r w:rsidRPr="00D46D28">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1F43DBF4" w14:textId="0BFF515D" w:rsidR="00883251" w:rsidRPr="00D46D28" w:rsidRDefault="00883251" w:rsidP="006C667D">
      <w:pPr>
        <w:pStyle w:val="Heading6"/>
      </w:pPr>
      <w:bookmarkStart w:id="84" w:name="_Ref4422822"/>
      <w:r w:rsidRPr="00D46D28">
        <w:t xml:space="preserve">vo forme prostej kópie bankovej záruky, resp. poistenia záruky, pričom v takom prípade uchádzač okrem </w:t>
      </w:r>
      <w:proofErr w:type="spellStart"/>
      <w:r w:rsidRPr="00F522D3">
        <w:t>skenu</w:t>
      </w:r>
      <w:proofErr w:type="spellEnd"/>
      <w:r w:rsidRPr="00F522D3">
        <w:t xml:space="preserve"> vloženého do systému JOSEPHINE tiež zároveň samostatne doručí </w:t>
      </w:r>
      <w:r w:rsidRPr="00F522D3">
        <w:rPr>
          <w:b/>
          <w:u w:val="single"/>
        </w:rPr>
        <w:t>originál záručnej listiny resp. poistenia záruky</w:t>
      </w:r>
      <w:r w:rsidRPr="00F522D3">
        <w:t xml:space="preserve"> (notársky overená kópia nie je postačujúca) na adresu </w:t>
      </w:r>
      <w:r w:rsidR="00282646">
        <w:rPr>
          <w:b/>
        </w:rPr>
        <w:t xml:space="preserve">Tatra </w:t>
      </w:r>
      <w:r w:rsidR="00282646" w:rsidRPr="00282646">
        <w:rPr>
          <w:b/>
        </w:rPr>
        <w:t>Tender s.r.o. Krčméryho 16, 811 04 Bratislava, Slovenská republika</w:t>
      </w:r>
      <w:r w:rsidRPr="00282646">
        <w:rPr>
          <w:b/>
        </w:rPr>
        <w:t xml:space="preserve"> s bodom </w:t>
      </w:r>
      <w:r w:rsidRPr="00282646">
        <w:rPr>
          <w:b/>
        </w:rPr>
        <w:fldChar w:fldCharType="begin"/>
      </w:r>
      <w:r w:rsidRPr="00282646">
        <w:rPr>
          <w:b/>
        </w:rPr>
        <w:instrText xml:space="preserve"> REF _Ref4422770 \n \h  \* MERGEFORMAT </w:instrText>
      </w:r>
      <w:r w:rsidRPr="00282646">
        <w:rPr>
          <w:b/>
        </w:rPr>
      </w:r>
      <w:r w:rsidRPr="00282646">
        <w:rPr>
          <w:b/>
        </w:rPr>
        <w:fldChar w:fldCharType="separate"/>
      </w:r>
      <w:r w:rsidR="006F77C5">
        <w:rPr>
          <w:b/>
        </w:rPr>
        <w:t>21</w:t>
      </w:r>
      <w:r w:rsidRPr="00282646">
        <w:rPr>
          <w:b/>
        </w:rPr>
        <w:fldChar w:fldCharType="end"/>
      </w:r>
      <w:r w:rsidRPr="00282646">
        <w:rPr>
          <w:b/>
        </w:rPr>
        <w:t xml:space="preserve"> tejto ča</w:t>
      </w:r>
      <w:r w:rsidRPr="00D46D28">
        <w:rPr>
          <w:b/>
        </w:rPr>
        <w:t>sti súťažných podkladov</w:t>
      </w:r>
      <w:r w:rsidRPr="00D46D28">
        <w:t>.</w:t>
      </w:r>
      <w:bookmarkEnd w:id="84"/>
      <w:r w:rsidRPr="00D46D28">
        <w:t xml:space="preserve"> </w:t>
      </w:r>
    </w:p>
    <w:p w14:paraId="0B36A44C" w14:textId="77777777" w:rsidR="003D02B1" w:rsidRPr="00BE5BF7" w:rsidRDefault="003D02B1">
      <w:pPr>
        <w:pStyle w:val="Heading4"/>
      </w:pPr>
      <w:r w:rsidRPr="00BE5BF7">
        <w:t>Všetky doklady a dokumenty tvoriace obsah ponuky, požadované v týchto súťažných podkladoch, musia byť k termínu predloženia ponuky platné a aktuálne.</w:t>
      </w:r>
    </w:p>
    <w:p w14:paraId="4A49A4A4" w14:textId="2641CAFD" w:rsidR="003D02B1" w:rsidRPr="00BE5BF7" w:rsidRDefault="003D02B1">
      <w:pPr>
        <w:pStyle w:val="Heading4"/>
      </w:pPr>
      <w:r w:rsidRPr="00BE5BF7">
        <w:t xml:space="preserve">V prípade, ak sa vyskytnú pochybnosti o pravosti alebo pravdivosti dokumentov predložených v ponuke vo forme </w:t>
      </w:r>
      <w:proofErr w:type="spellStart"/>
      <w:r w:rsidRPr="00BE5BF7">
        <w:t>skenu</w:t>
      </w:r>
      <w:proofErr w:type="spellEnd"/>
      <w:r w:rsidRPr="00BE5BF7">
        <w:t xml:space="preserve"> podľa </w:t>
      </w:r>
      <w:r w:rsidR="006F77C5">
        <w:t xml:space="preserve">bodu </w:t>
      </w:r>
      <w:r w:rsidR="006F77C5">
        <w:fldChar w:fldCharType="begin"/>
      </w:r>
      <w:r w:rsidR="006F77C5">
        <w:instrText xml:space="preserve"> REF _Ref48035094 \n \h </w:instrText>
      </w:r>
      <w:r w:rsidR="006F77C5">
        <w:fldChar w:fldCharType="separate"/>
      </w:r>
      <w:r w:rsidR="006F77C5">
        <w:t>8.3</w:t>
      </w:r>
      <w:r w:rsidR="006F77C5">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6149E7" w:rsidRPr="00BE5BF7">
        <w:fldChar w:fldCharType="begin"/>
      </w:r>
      <w:r w:rsidR="006149E7" w:rsidRPr="00BE5BF7">
        <w:instrText xml:space="preserve"> REF _Ref4422514 \n \h </w:instrText>
      </w:r>
      <w:r w:rsidR="008501A8" w:rsidRPr="00BE5BF7">
        <w:instrText xml:space="preserve"> \* MERGEFORMAT </w:instrText>
      </w:r>
      <w:r w:rsidR="006149E7" w:rsidRPr="00BE5BF7">
        <w:fldChar w:fldCharType="separate"/>
      </w:r>
      <w:r w:rsidR="006F77C5">
        <w:t>8.4</w:t>
      </w:r>
      <w:r w:rsidR="006149E7" w:rsidRPr="00BE5BF7">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otársky overenej kópie</w:t>
      </w:r>
      <w:r w:rsidR="00A35B88">
        <w:t xml:space="preserve"> (pokiaľ notársky overená kópia nie je v zmysle týchto súťažných podkladov vylúčená)</w:t>
      </w:r>
      <w:r w:rsidRPr="00BE5BF7">
        <w:t>.</w:t>
      </w:r>
    </w:p>
    <w:p w14:paraId="1AF667DA" w14:textId="56492D39" w:rsidR="00414230" w:rsidRPr="00BE5BF7" w:rsidRDefault="00414230" w:rsidP="00E63FCB">
      <w:pPr>
        <w:pStyle w:val="Heading3"/>
      </w:pPr>
      <w:bookmarkStart w:id="85" w:name="_Toc522635383"/>
      <w:bookmarkStart w:id="86" w:name="_Toc525293197"/>
      <w:bookmarkStart w:id="87" w:name="_Toc522635384"/>
      <w:bookmarkStart w:id="88" w:name="_Toc525293198"/>
      <w:bookmarkStart w:id="89" w:name="_Toc522635385"/>
      <w:bookmarkStart w:id="90" w:name="_Toc525293199"/>
      <w:bookmarkStart w:id="91" w:name="_Toc447725750"/>
      <w:bookmarkStart w:id="92" w:name="_Toc4416612"/>
      <w:bookmarkStart w:id="93" w:name="_Toc4416906"/>
      <w:bookmarkStart w:id="94" w:name="_Toc4416955"/>
      <w:bookmarkStart w:id="95" w:name="_Toc48904764"/>
      <w:bookmarkEnd w:id="85"/>
      <w:bookmarkEnd w:id="86"/>
      <w:bookmarkEnd w:id="87"/>
      <w:bookmarkEnd w:id="88"/>
      <w:bookmarkEnd w:id="89"/>
      <w:bookmarkEnd w:id="90"/>
      <w:r w:rsidRPr="00BE5BF7">
        <w:t>Variantné riešenie</w:t>
      </w:r>
      <w:bookmarkEnd w:id="91"/>
      <w:bookmarkEnd w:id="92"/>
      <w:bookmarkEnd w:id="93"/>
      <w:bookmarkEnd w:id="94"/>
      <w:bookmarkEnd w:id="95"/>
    </w:p>
    <w:p w14:paraId="79FAE4A4" w14:textId="77777777" w:rsidR="00414230" w:rsidRPr="00BE5BF7" w:rsidRDefault="00414230">
      <w:pPr>
        <w:pStyle w:val="Heading4"/>
      </w:pPr>
      <w:r w:rsidRPr="00BE5BF7">
        <w:t>Neumožňuje sa predložiť variantné riešenie.</w:t>
      </w:r>
    </w:p>
    <w:p w14:paraId="29226E9A" w14:textId="146B3D53" w:rsidR="00414230" w:rsidRPr="00BE5BF7" w:rsidRDefault="00414230" w:rsidP="00E63FCB">
      <w:pPr>
        <w:pStyle w:val="Heading3"/>
      </w:pPr>
      <w:bookmarkStart w:id="96" w:name="_Toc447725751"/>
      <w:bookmarkStart w:id="97" w:name="_Toc4416613"/>
      <w:bookmarkStart w:id="98" w:name="_Toc4416907"/>
      <w:bookmarkStart w:id="99" w:name="_Toc4416956"/>
      <w:bookmarkStart w:id="100" w:name="_Toc48904765"/>
      <w:r w:rsidRPr="00BE5BF7">
        <w:t>Platnosť ponúk</w:t>
      </w:r>
      <w:bookmarkEnd w:id="96"/>
      <w:bookmarkEnd w:id="97"/>
      <w:bookmarkEnd w:id="98"/>
      <w:bookmarkEnd w:id="99"/>
      <w:bookmarkEnd w:id="100"/>
    </w:p>
    <w:p w14:paraId="28F9C9B6" w14:textId="3C046E71" w:rsidR="00414230" w:rsidRDefault="00414230">
      <w:pPr>
        <w:pStyle w:val="Heading4"/>
      </w:pPr>
      <w:r w:rsidRPr="00BE5BF7">
        <w:t xml:space="preserve">Ponuky zostávajú platné počas lehoty viazanosti ponúk stanovenej do </w:t>
      </w:r>
      <w:r w:rsidR="00296E66" w:rsidRPr="00296E66">
        <w:rPr>
          <w:b/>
          <w:bCs/>
        </w:rPr>
        <w:t>30.</w:t>
      </w:r>
      <w:r w:rsidR="00296E66">
        <w:rPr>
          <w:b/>
          <w:bCs/>
        </w:rPr>
        <w:t>06.</w:t>
      </w:r>
      <w:r w:rsidR="00296E66" w:rsidRPr="00296E66">
        <w:rPr>
          <w:b/>
          <w:bCs/>
        </w:rPr>
        <w:t>202</w:t>
      </w:r>
      <w:r w:rsidR="00B40DE2">
        <w:rPr>
          <w:b/>
          <w:bCs/>
        </w:rPr>
        <w:t>1</w:t>
      </w:r>
      <w:r w:rsidR="008C1A75">
        <w:t>.</w:t>
      </w:r>
    </w:p>
    <w:p w14:paraId="0FD0F5B3" w14:textId="3CAB90D9" w:rsidR="005A5406" w:rsidRDefault="005A5406" w:rsidP="00FD2228">
      <w:pPr>
        <w:pStyle w:val="Heading4"/>
      </w:pPr>
      <w:r>
        <w:t>V prípade podania námietok proti postupu Verejného obstarávateľa, alebo v prípade predĺženia procesu Verejného obstarávania z iných objektívnych dôvodov, sa uchádzačom oznámi predpokladané predĺženie lehoty viazanosti ponúk.</w:t>
      </w:r>
    </w:p>
    <w:p w14:paraId="5DF01ED2" w14:textId="1CE0AD2D" w:rsidR="005A5406" w:rsidRPr="005A5406" w:rsidRDefault="005A5406">
      <w:pPr>
        <w:pStyle w:val="Heading4"/>
      </w:pPr>
      <w:r>
        <w:t>Lehota viazanosti ponúk nepresiahne 12 mesiacov od uplynutia lehoty na predkladanie ponúk</w:t>
      </w:r>
    </w:p>
    <w:p w14:paraId="7772D8BD" w14:textId="2EFE0EBD" w:rsidR="00414230" w:rsidRPr="00BE5BF7" w:rsidRDefault="00414230" w:rsidP="00E63FCB">
      <w:pPr>
        <w:pStyle w:val="Heading3"/>
      </w:pPr>
      <w:bookmarkStart w:id="101" w:name="_Toc447725752"/>
      <w:bookmarkStart w:id="102" w:name="_Toc4416614"/>
      <w:bookmarkStart w:id="103" w:name="_Toc4416908"/>
      <w:bookmarkStart w:id="104" w:name="_Toc4416957"/>
      <w:bookmarkStart w:id="105" w:name="_Toc48904766"/>
      <w:r w:rsidRPr="00BE5BF7">
        <w:t>Náklady na ponuky</w:t>
      </w:r>
      <w:bookmarkEnd w:id="101"/>
      <w:bookmarkEnd w:id="102"/>
      <w:bookmarkEnd w:id="103"/>
      <w:bookmarkEnd w:id="104"/>
      <w:bookmarkEnd w:id="105"/>
    </w:p>
    <w:p w14:paraId="552948B9" w14:textId="77777777" w:rsidR="0055100E" w:rsidRPr="00BE5BF7" w:rsidRDefault="00414230">
      <w:pPr>
        <w:pStyle w:val="Heading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0967EA5" w14:textId="5C7AD038" w:rsidR="00414230" w:rsidRPr="00BE5BF7" w:rsidRDefault="00414230" w:rsidP="00370DE5">
      <w:pPr>
        <w:pStyle w:val="Heading2"/>
      </w:pPr>
      <w:bookmarkStart w:id="106" w:name="_Toc4416497"/>
      <w:bookmarkStart w:id="107" w:name="_Toc4416615"/>
      <w:bookmarkStart w:id="108" w:name="_Toc4416909"/>
      <w:bookmarkStart w:id="109" w:name="_Toc4416958"/>
      <w:bookmarkStart w:id="110" w:name="_Toc48904767"/>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06"/>
      <w:bookmarkEnd w:id="107"/>
      <w:bookmarkEnd w:id="108"/>
      <w:bookmarkEnd w:id="109"/>
      <w:bookmarkEnd w:id="110"/>
    </w:p>
    <w:p w14:paraId="6885611F" w14:textId="5B272B21" w:rsidR="00414230" w:rsidRPr="00BE5BF7" w:rsidRDefault="00414230" w:rsidP="00E63FCB">
      <w:pPr>
        <w:pStyle w:val="Heading3"/>
      </w:pPr>
      <w:bookmarkStart w:id="111" w:name="_Toc444084946"/>
      <w:bookmarkStart w:id="112" w:name="_Toc4416616"/>
      <w:bookmarkStart w:id="113" w:name="_Toc4416910"/>
      <w:bookmarkStart w:id="114" w:name="_Toc4416959"/>
      <w:bookmarkStart w:id="115" w:name="_Toc48904768"/>
      <w:r w:rsidRPr="00BE5BF7">
        <w:t xml:space="preserve">Dorozumievanie medzi </w:t>
      </w:r>
      <w:r w:rsidR="00A04C69" w:rsidRPr="00BE5BF7">
        <w:t>Verejn</w:t>
      </w:r>
      <w:r w:rsidRPr="00BE5BF7">
        <w:t>ým obstarávateľom a uchádzačmi alebo záujemcami</w:t>
      </w:r>
      <w:bookmarkEnd w:id="111"/>
      <w:bookmarkEnd w:id="112"/>
      <w:bookmarkEnd w:id="113"/>
      <w:bookmarkEnd w:id="114"/>
      <w:bookmarkEnd w:id="115"/>
    </w:p>
    <w:p w14:paraId="0597632B" w14:textId="0DA50C36" w:rsidR="00672CF4" w:rsidRPr="00BE5BF7" w:rsidRDefault="00672CF4">
      <w:pPr>
        <w:pStyle w:val="Heading4"/>
      </w:pPr>
      <w:bookmarkStart w:id="116" w:name="_Toc522635391"/>
      <w:bookmarkStart w:id="117" w:name="_Toc525293205"/>
      <w:bookmarkStart w:id="118" w:name="_Toc522635392"/>
      <w:bookmarkStart w:id="119" w:name="_Toc525293206"/>
      <w:bookmarkStart w:id="120" w:name="_Toc522635393"/>
      <w:bookmarkStart w:id="121" w:name="_Toc525293207"/>
      <w:bookmarkStart w:id="122" w:name="_Toc522635394"/>
      <w:bookmarkStart w:id="123" w:name="_Toc525293208"/>
      <w:bookmarkStart w:id="124" w:name="_Toc522635395"/>
      <w:bookmarkStart w:id="125" w:name="_Toc525293209"/>
      <w:bookmarkStart w:id="126" w:name="_Toc522635396"/>
      <w:bookmarkStart w:id="127" w:name="_Toc525293210"/>
      <w:bookmarkStart w:id="128" w:name="_Toc522635397"/>
      <w:bookmarkStart w:id="129" w:name="_Toc525293211"/>
      <w:bookmarkStart w:id="130" w:name="_Toc522635398"/>
      <w:bookmarkStart w:id="131" w:name="_Toc525293212"/>
      <w:bookmarkStart w:id="132" w:name="_Toc522635399"/>
      <w:bookmarkStart w:id="133" w:name="_Toc525293213"/>
      <w:bookmarkStart w:id="134" w:name="_Toc522635400"/>
      <w:bookmarkStart w:id="135" w:name="_Toc525293214"/>
      <w:bookmarkStart w:id="136" w:name="_Toc522635401"/>
      <w:bookmarkStart w:id="137" w:name="_Toc525293215"/>
      <w:bookmarkStart w:id="138" w:name="_Toc522635402"/>
      <w:bookmarkStart w:id="139" w:name="_Toc525293216"/>
      <w:bookmarkStart w:id="140" w:name="_Toc522635403"/>
      <w:bookmarkStart w:id="141" w:name="_Toc525293217"/>
      <w:bookmarkStart w:id="142" w:name="_Toc522635404"/>
      <w:bookmarkStart w:id="143" w:name="_Toc525293218"/>
      <w:bookmarkStart w:id="144" w:name="_Toc444084947"/>
      <w:bookmarkStart w:id="145" w:name="_Toc4416617"/>
      <w:bookmarkStart w:id="146" w:name="_Toc4416911"/>
      <w:bookmarkStart w:id="147" w:name="_Toc441696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1BC40C37" w14:textId="4C7C7F2C" w:rsidR="00672CF4" w:rsidRPr="00BE5BF7" w:rsidRDefault="00672CF4">
      <w:pPr>
        <w:pStyle w:val="Heading4"/>
      </w:pPr>
      <w:r w:rsidRPr="00BE5BF7">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BE5BF7">
        <w:t>V</w:t>
      </w:r>
      <w:r w:rsidRPr="00BE5BF7">
        <w:t xml:space="preserve">erejným obstarávateľom </w:t>
      </w:r>
      <w:r w:rsidR="007E5BFA" w:rsidRPr="00BE5BF7">
        <w:br/>
      </w:r>
      <w:r w:rsidRPr="00BE5BF7">
        <w:t xml:space="preserve">a uchádzačmi, resp. záujemcami,  počas celého procesu </w:t>
      </w:r>
      <w:r w:rsidR="003716D2" w:rsidRPr="00BE5BF7">
        <w:t>V</w:t>
      </w:r>
      <w:r w:rsidRPr="00BE5BF7">
        <w:t xml:space="preserve">erejného obstarávania. </w:t>
      </w:r>
    </w:p>
    <w:p w14:paraId="4B15582C" w14:textId="35CD1CD6" w:rsidR="00672CF4" w:rsidRPr="00BE5BF7" w:rsidRDefault="00672CF4">
      <w:pPr>
        <w:pStyle w:val="Heading4"/>
      </w:pPr>
      <w:r w:rsidRPr="00BE5BF7">
        <w:t xml:space="preserve">JOSEPHINE je na účely tohto </w:t>
      </w:r>
      <w:r w:rsidR="003716D2" w:rsidRPr="00BE5BF7">
        <w:t>V</w:t>
      </w:r>
      <w:r w:rsidRPr="00BE5BF7">
        <w:t>erejného obstarávania softvér pre elektronizáciu zadávania verejných zákaziek. JOSEPHINE je webová aplikácia na doméne https://josephine.proebiz.com.</w:t>
      </w:r>
    </w:p>
    <w:p w14:paraId="0CE460B0" w14:textId="77777777" w:rsidR="00672CF4" w:rsidRPr="00BE5BF7" w:rsidRDefault="00672CF4">
      <w:pPr>
        <w:pStyle w:val="Heading4"/>
      </w:pPr>
      <w:r w:rsidRPr="00BE5BF7">
        <w:lastRenderedPageBreak/>
        <w:t xml:space="preserve">Návod na používanie systému je dostupný na webovom sídle portálu JOSEPHINE (http://files.nar.cz/docs/josephine/sk/Skrateny_navod_ucastnik.pdf). </w:t>
      </w:r>
    </w:p>
    <w:p w14:paraId="305DE51A" w14:textId="77777777" w:rsidR="00672CF4" w:rsidRPr="00BE5BF7" w:rsidRDefault="00672CF4">
      <w:pPr>
        <w:pStyle w:val="Heading4"/>
      </w:pPr>
      <w:r w:rsidRPr="00BE5BF7">
        <w:t>Minimálne technické požiadavky na používanie systému sú dostupné na webovom sídle portálu JOSEPHINE (http://files.nar.cz/docs/josephine/sk/Technicke_poziadavky_sw_JOSEPHINE.pdf).</w:t>
      </w:r>
    </w:p>
    <w:p w14:paraId="1D2AF3E2" w14:textId="77777777" w:rsidR="00672CF4" w:rsidRPr="00BE5BF7" w:rsidRDefault="00672CF4">
      <w:pPr>
        <w:pStyle w:val="Heading4"/>
      </w:pPr>
      <w:r w:rsidRPr="00BE5BF7">
        <w:t xml:space="preserve">Na bezproblémové používanie systému JOSEPHINE je nutné používať jeden z podporovaných internetových prehliadačov: </w:t>
      </w:r>
    </w:p>
    <w:p w14:paraId="13DAEBFD" w14:textId="77777777" w:rsidR="00672CF4" w:rsidRPr="00BE5BF7" w:rsidRDefault="00672CF4">
      <w:pPr>
        <w:pStyle w:val="Heading4"/>
        <w:numPr>
          <w:ilvl w:val="3"/>
          <w:numId w:val="18"/>
        </w:numPr>
      </w:pPr>
      <w:r w:rsidRPr="00BE5BF7">
        <w:t xml:space="preserve">Microsoft Internet Explorer verzia 11.0 a vyššia, </w:t>
      </w:r>
    </w:p>
    <w:p w14:paraId="509BF5F1" w14:textId="77777777" w:rsidR="00672CF4" w:rsidRPr="00BE5BF7" w:rsidRDefault="00672CF4">
      <w:pPr>
        <w:pStyle w:val="Heading4"/>
        <w:numPr>
          <w:ilvl w:val="3"/>
          <w:numId w:val="18"/>
        </w:numPr>
      </w:pPr>
      <w:proofErr w:type="spellStart"/>
      <w:r w:rsidRPr="00BE5BF7">
        <w:t>Mozilla</w:t>
      </w:r>
      <w:proofErr w:type="spellEnd"/>
      <w:r w:rsidRPr="00BE5BF7">
        <w:t xml:space="preserve"> Firefox verzia 13.0 a vyššia,</w:t>
      </w:r>
    </w:p>
    <w:p w14:paraId="0A36FEC3" w14:textId="77777777" w:rsidR="00672CF4" w:rsidRPr="00BE5BF7" w:rsidRDefault="00672CF4">
      <w:pPr>
        <w:pStyle w:val="Heading4"/>
        <w:numPr>
          <w:ilvl w:val="3"/>
          <w:numId w:val="18"/>
        </w:numPr>
      </w:pPr>
      <w:r w:rsidRPr="00BE5BF7">
        <w:t xml:space="preserve">Google Chrome, alebo </w:t>
      </w:r>
    </w:p>
    <w:p w14:paraId="7AD83B01" w14:textId="77777777" w:rsidR="00672CF4" w:rsidRPr="00BE5BF7" w:rsidRDefault="00672CF4">
      <w:pPr>
        <w:pStyle w:val="Heading4"/>
        <w:numPr>
          <w:ilvl w:val="3"/>
          <w:numId w:val="18"/>
        </w:numPr>
      </w:pPr>
      <w:r w:rsidRPr="00BE5BF7">
        <w:t xml:space="preserve">Microsoft </w:t>
      </w:r>
      <w:proofErr w:type="spellStart"/>
      <w:r w:rsidRPr="00BE5BF7">
        <w:t>Edge</w:t>
      </w:r>
      <w:proofErr w:type="spellEnd"/>
      <w:r w:rsidRPr="00BE5BF7">
        <w:t>.</w:t>
      </w:r>
    </w:p>
    <w:p w14:paraId="545C9018" w14:textId="77777777" w:rsidR="00672CF4" w:rsidRPr="00BE5BF7" w:rsidRDefault="00672CF4">
      <w:pPr>
        <w:pStyle w:val="Heading4"/>
      </w:pPr>
      <w:r w:rsidRPr="00BE5BF7">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BE5BF7" w:rsidRDefault="00672CF4">
      <w:pPr>
        <w:pStyle w:val="Heading4"/>
      </w:pPr>
      <w:r w:rsidRPr="00BE5BF7">
        <w:t xml:space="preserve">Uchádzač, resp. záujemca, sa prihlási do systému a v komunikačnom rozhraní zákazky bude mať zobrazený obsah komunikácie – zásielky, správy. Uchádzač, resp. záujemca, si môže </w:t>
      </w:r>
      <w:r w:rsidR="00AE5CE5" w:rsidRPr="00BE5BF7">
        <w:br/>
      </w:r>
      <w:r w:rsidRPr="00BE5BF7">
        <w:t xml:space="preserve">v komunikačnom rozhraní zobraziť celú históriu o svojej komunikácií s </w:t>
      </w:r>
      <w:r w:rsidR="003716D2" w:rsidRPr="00BE5BF7">
        <w:t>V</w:t>
      </w:r>
      <w:r w:rsidRPr="00BE5BF7">
        <w:t>erejným obstarávateľom.</w:t>
      </w:r>
    </w:p>
    <w:p w14:paraId="67129671" w14:textId="6AD9E1D1" w:rsidR="00672CF4" w:rsidRPr="00BE5BF7" w:rsidRDefault="00672CF4">
      <w:pPr>
        <w:pStyle w:val="Heading4"/>
      </w:pPr>
      <w:r w:rsidRPr="00BE5BF7">
        <w:t xml:space="preserve">Ak je odosielateľom informácie uchádzač, resp. záujemca, tak po prihlásení do systému </w:t>
      </w:r>
      <w:r w:rsidR="00AE5CE5" w:rsidRPr="00BE5BF7">
        <w:br/>
      </w:r>
      <w:r w:rsidRPr="00BE5BF7">
        <w:t xml:space="preserve">a predmetnej zákazky môže prostredníctvom komunikačného rozhrania odosielať správy </w:t>
      </w:r>
      <w:r w:rsidR="00AE5CE5" w:rsidRPr="00BE5BF7">
        <w:br/>
      </w:r>
      <w:r w:rsidRPr="00BE5BF7">
        <w:t xml:space="preserve">a potrebné prílohy </w:t>
      </w:r>
      <w:r w:rsidR="003716D2" w:rsidRPr="00BE5BF7">
        <w:t>V</w:t>
      </w:r>
      <w:r w:rsidRPr="00BE5BF7">
        <w:t xml:space="preserve">erejnému obstarávateľovi. Takáto zásielka sa považuje za doručenú </w:t>
      </w:r>
      <w:r w:rsidR="003716D2" w:rsidRPr="00BE5BF7">
        <w:t>V</w:t>
      </w:r>
      <w:r w:rsidRPr="00BE5BF7">
        <w:t xml:space="preserve">erejnému obstarávateľovi okamihom jej odoslania v systému JOSEPHINE v súlade </w:t>
      </w:r>
      <w:r w:rsidR="00AE5CE5" w:rsidRPr="00BE5BF7">
        <w:br/>
      </w:r>
      <w:r w:rsidRPr="00BE5BF7">
        <w:t>s funkcionalitou systému.</w:t>
      </w:r>
    </w:p>
    <w:p w14:paraId="4F226490" w14:textId="77777777" w:rsidR="00672CF4" w:rsidRPr="00BE5BF7" w:rsidRDefault="00672CF4">
      <w:pPr>
        <w:pStyle w:val="Heading4"/>
      </w:pPr>
      <w:r w:rsidRPr="00BE5BF7">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77AAFAAC" w:rsidR="00672CF4" w:rsidRPr="00BE5BF7" w:rsidRDefault="00672CF4">
      <w:pPr>
        <w:pStyle w:val="Heading4"/>
      </w:pPr>
      <w:r w:rsidRPr="00BE5BF7">
        <w:t xml:space="preserve">Verejný obstarávateľ umožňuje neobmedzený a priamy prístup elektronickými prostriedkami </w:t>
      </w:r>
      <w:r w:rsidR="00AE5CE5" w:rsidRPr="00BE5BF7">
        <w:br/>
      </w:r>
      <w:r w:rsidRPr="00BE5BF7">
        <w:t>k všetkým poskytnutým dokumentom / informáciám počas lehoty na predkladanie ponúk. Verejný obstarávateľ bude všetky dokumenty uverejňovať ako elektronické dokumenty</w:t>
      </w:r>
      <w:r w:rsidR="00AE5CE5" w:rsidRPr="00BE5BF7">
        <w:br/>
      </w:r>
      <w:r w:rsidRPr="00BE5BF7">
        <w:t>v príslušnej časti zákazky v systéme JOSEPHINE</w:t>
      </w:r>
      <w:r w:rsidR="00FE397B">
        <w:t xml:space="preserve">, na ktorý bude odkazovať </w:t>
      </w:r>
      <w:proofErr w:type="spellStart"/>
      <w:r w:rsidR="00FE397B">
        <w:t>link</w:t>
      </w:r>
      <w:proofErr w:type="spellEnd"/>
      <w:r w:rsidR="00FE397B">
        <w:t xml:space="preserve"> uverejnený</w:t>
      </w:r>
      <w:r w:rsidRPr="00BE5BF7">
        <w:t xml:space="preserve"> v profile </w:t>
      </w:r>
      <w:r w:rsidR="003716D2" w:rsidRPr="00BE5BF7">
        <w:t>V</w:t>
      </w:r>
      <w:r w:rsidRPr="00BE5BF7">
        <w:t>erejného obstarávateľa zriadenom v elektronickom úložisku na webovej stránke Úradu pre verejné obstarávanie</w:t>
      </w:r>
      <w:r w:rsidR="00793365" w:rsidRPr="00BE5BF7">
        <w:t xml:space="preserve"> (ďalej len „</w:t>
      </w:r>
      <w:r w:rsidR="00793365" w:rsidRPr="00BE5BF7">
        <w:rPr>
          <w:b/>
        </w:rPr>
        <w:t>Profil</w:t>
      </w:r>
      <w:r w:rsidR="00793365" w:rsidRPr="00BE5BF7">
        <w:t>“)</w:t>
      </w:r>
      <w:r w:rsidRPr="00BE5BF7">
        <w:t>.</w:t>
      </w:r>
    </w:p>
    <w:p w14:paraId="331C5698" w14:textId="24F57155" w:rsidR="00672CF4" w:rsidRPr="00BE5BF7" w:rsidRDefault="00672CF4">
      <w:pPr>
        <w:pStyle w:val="Heading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j. JOSEPHINE)</w:t>
      </w:r>
      <w:r w:rsidRPr="00BE5BF7">
        <w:t>.</w:t>
      </w:r>
    </w:p>
    <w:p w14:paraId="4D0E3D4C" w14:textId="3A26B1B3" w:rsidR="003E395A" w:rsidRPr="00BE5BF7" w:rsidRDefault="003E395A" w:rsidP="00E63FCB">
      <w:pPr>
        <w:pStyle w:val="Heading3"/>
      </w:pPr>
      <w:bookmarkStart w:id="148" w:name="_Toc48904769"/>
      <w:r w:rsidRPr="00BE5BF7">
        <w:t>Vysvetľovanie a doplnenie súťažných podkladov</w:t>
      </w:r>
      <w:bookmarkEnd w:id="144"/>
      <w:bookmarkEnd w:id="145"/>
      <w:bookmarkEnd w:id="146"/>
      <w:bookmarkEnd w:id="147"/>
      <w:bookmarkEnd w:id="148"/>
    </w:p>
    <w:p w14:paraId="509936A0" w14:textId="455A65B6" w:rsidR="00AA4123" w:rsidRPr="00BE5BF7" w:rsidRDefault="00AA4123">
      <w:pPr>
        <w:pStyle w:val="Heading4"/>
      </w:pPr>
      <w:bookmarkStart w:id="149" w:name="_Hlk522551241"/>
      <w:r w:rsidRPr="00BE5BF7">
        <w:t>Adresa stránky, kde je možný prístup k dokumentáci</w:t>
      </w:r>
      <w:r w:rsidR="0032604B" w:rsidRPr="00BE5BF7">
        <w:t>i</w:t>
      </w:r>
      <w:r w:rsidRPr="00BE5BF7">
        <w:t xml:space="preserve"> </w:t>
      </w:r>
      <w:r w:rsidR="003716D2" w:rsidRPr="00BE5BF7">
        <w:t>V</w:t>
      </w:r>
      <w:r w:rsidRPr="00BE5BF7">
        <w:t>erejného obstarávania: https://josephine.proebiz.com/</w:t>
      </w:r>
    </w:p>
    <w:p w14:paraId="0F04AFDC" w14:textId="2F039C62" w:rsidR="008E67C5" w:rsidRPr="00BE5BF7" w:rsidRDefault="00D61ABB">
      <w:pPr>
        <w:pStyle w:val="Heading4"/>
      </w:pPr>
      <w:r w:rsidRPr="00BE5BF7">
        <w:t xml:space="preserve">V </w:t>
      </w:r>
      <w:r w:rsidR="00793365" w:rsidRPr="00BE5BF7">
        <w:t>P</w:t>
      </w:r>
      <w:r w:rsidRPr="00BE5BF7">
        <w:t xml:space="preserve">rofile sa bude nachádzať odkaz na verejný portál systému JOSEPHINE, kde sú všetky informácie verejne </w:t>
      </w:r>
      <w:r w:rsidR="00640029" w:rsidRPr="00BE5BF7">
        <w:t>prístupné</w:t>
      </w:r>
      <w:r w:rsidR="008E67C5" w:rsidRPr="00BE5BF7">
        <w:t>.</w:t>
      </w:r>
      <w:r w:rsidR="008E67C5" w:rsidRPr="00BE5BF7" w:rsidDel="000A67EA">
        <w:t xml:space="preserve"> </w:t>
      </w:r>
    </w:p>
    <w:p w14:paraId="1F3F35A4" w14:textId="4971BA3D" w:rsidR="00AA4123" w:rsidRPr="00BE5BF7" w:rsidRDefault="00AA4123">
      <w:pPr>
        <w:pStyle w:val="Heading4"/>
      </w:pPr>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 xml:space="preserve">prostredníctvom komunikačného rozhrania systému JOSEPHINE podľa vyššie uvedených pravidiel komunikácie. </w:t>
      </w:r>
      <w:r w:rsidR="001E190D">
        <w:t>Vysvetlenie informácií</w:t>
      </w:r>
      <w:r w:rsidR="009A078A">
        <w:t xml:space="preserve"> uvedených vo výzve na predkladanie ponúk, v súťažných podkladoch alebo v inej sprievodnej dokumentácii </w:t>
      </w:r>
      <w:r w:rsidRPr="00BE5BF7">
        <w:t xml:space="preserve">Verejný obstarávateľ bezodkladne </w:t>
      </w:r>
      <w:r w:rsidR="009A078A">
        <w:t>oznámi</w:t>
      </w:r>
      <w:r w:rsidRPr="00BE5BF7">
        <w:t xml:space="preserve"> všetkým </w:t>
      </w:r>
      <w:r w:rsidRPr="00BE5BF7">
        <w:lastRenderedPageBreak/>
        <w:t xml:space="preserve">záujemcom, najneskôr však </w:t>
      </w:r>
      <w:r w:rsidR="001E190D">
        <w:t>tri pracovné</w:t>
      </w:r>
      <w:r w:rsidR="001E190D" w:rsidRPr="00BE5BF7">
        <w:t xml:space="preserve"> </w:t>
      </w:r>
      <w:r w:rsidRPr="00BE5BF7">
        <w:t>dn</w:t>
      </w:r>
      <w:r w:rsidR="001E190D">
        <w:t>i</w:t>
      </w:r>
      <w:r w:rsidRPr="00BE5BF7">
        <w:t xml:space="preserve"> pred uplynutím lehoty na predkladanie ponúk za predpokladu, že o vysvetlenie záujemca požiada dostatočne vopred.</w:t>
      </w:r>
    </w:p>
    <w:p w14:paraId="10AA791C" w14:textId="0C95FBE2" w:rsidR="003E395A" w:rsidRPr="00BE5BF7" w:rsidRDefault="003E395A" w:rsidP="00E63FCB">
      <w:pPr>
        <w:pStyle w:val="Heading3"/>
      </w:pPr>
      <w:bookmarkStart w:id="150" w:name="_Toc534377202"/>
      <w:bookmarkStart w:id="151" w:name="_Toc522635406"/>
      <w:bookmarkStart w:id="152" w:name="_Toc525293220"/>
      <w:bookmarkStart w:id="153" w:name="_Toc522635407"/>
      <w:bookmarkStart w:id="154" w:name="_Toc525293221"/>
      <w:bookmarkStart w:id="155" w:name="_Toc444084948"/>
      <w:bookmarkStart w:id="156" w:name="_Toc4416618"/>
      <w:bookmarkStart w:id="157" w:name="_Toc4416912"/>
      <w:bookmarkStart w:id="158" w:name="_Toc4416961"/>
      <w:bookmarkStart w:id="159" w:name="_Toc48904770"/>
      <w:bookmarkEnd w:id="149"/>
      <w:bookmarkEnd w:id="150"/>
      <w:bookmarkEnd w:id="151"/>
      <w:bookmarkEnd w:id="152"/>
      <w:bookmarkEnd w:id="153"/>
      <w:bookmarkEnd w:id="154"/>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55"/>
      <w:bookmarkEnd w:id="156"/>
      <w:bookmarkEnd w:id="157"/>
      <w:bookmarkEnd w:id="158"/>
      <w:bookmarkEnd w:id="159"/>
    </w:p>
    <w:p w14:paraId="687310C9" w14:textId="3BB2FB01" w:rsidR="00AD0D9A" w:rsidRDefault="00AD0D9A" w:rsidP="002550B1">
      <w:pPr>
        <w:pStyle w:val="Heading4"/>
        <w:numPr>
          <w:ilvl w:val="3"/>
          <w:numId w:val="19"/>
        </w:numPr>
      </w:pPr>
      <w:bookmarkStart w:id="160" w:name="_Toc4416498"/>
      <w:bookmarkStart w:id="161" w:name="_Toc4416619"/>
      <w:bookmarkStart w:id="162" w:name="_Toc4416913"/>
      <w:bookmarkStart w:id="163" w:name="_Toc4416962"/>
      <w:r w:rsidRPr="00D46D28">
        <w:t xml:space="preserve">Verejný obstarávateľ záujemcom odporúča vykonať obhliadku miesta realizácie predmetu zákazky. Obhliadka bude organizovaná pre záujemcov </w:t>
      </w:r>
      <w:r w:rsidR="00A013B4">
        <w:t>individuálne</w:t>
      </w:r>
      <w:r w:rsidRPr="00D46D28">
        <w:t xml:space="preserve">. </w:t>
      </w:r>
      <w:r w:rsidR="00A013B4">
        <w:t>Termín obhliadky je záujemca povinný si dohodnúť s Verejným obstarávateľom individuálne na kontaktných údajoch na strane Verejného obstarávateľa  uvedených v bode</w:t>
      </w:r>
      <w:r w:rsidR="00A013B4">
        <w:fldChar w:fldCharType="begin"/>
      </w:r>
      <w:r w:rsidR="00A013B4">
        <w:instrText xml:space="preserve"> REF _Ref17286362 \r \h </w:instrText>
      </w:r>
      <w:r w:rsidR="00A013B4">
        <w:fldChar w:fldCharType="separate"/>
      </w:r>
      <w:r w:rsidR="00A013B4">
        <w:t>14.2</w:t>
      </w:r>
      <w:r w:rsidR="00A013B4">
        <w:fldChar w:fldCharType="end"/>
      </w:r>
      <w:r w:rsidR="00A013B4">
        <w:t xml:space="preserve"> nižšie.</w:t>
      </w:r>
      <w:r w:rsidRPr="00D46D28">
        <w:t xml:space="preserve">. </w:t>
      </w:r>
    </w:p>
    <w:p w14:paraId="6F1F931F" w14:textId="1F8A3B33" w:rsidR="006216D6" w:rsidRPr="000900A7" w:rsidRDefault="006216D6">
      <w:pPr>
        <w:pStyle w:val="Heading4"/>
      </w:pPr>
      <w:bookmarkStart w:id="164" w:name="_Ref17286362"/>
      <w:bookmarkStart w:id="165" w:name="_Ref48035632"/>
      <w:r w:rsidRPr="00BE5BF7">
        <w:t xml:space="preserve">Kontaktnou osobou </w:t>
      </w:r>
      <w:r w:rsidRPr="000900A7">
        <w:t xml:space="preserve">na účely obhliadky je </w:t>
      </w:r>
      <w:bookmarkEnd w:id="164"/>
      <w:bookmarkEnd w:id="165"/>
      <w:proofErr w:type="spellStart"/>
      <w:r w:rsidR="00A37FC6" w:rsidRPr="000900A7">
        <w:t>Aneta</w:t>
      </w:r>
      <w:proofErr w:type="spellEnd"/>
      <w:r w:rsidR="00A37FC6" w:rsidRPr="000900A7">
        <w:t xml:space="preserve"> Košická, e-mail: majetok@lozorno.sk, tel. č.: </w:t>
      </w:r>
      <w:r w:rsidR="00A37FC6" w:rsidRPr="000900A7">
        <w:rPr>
          <w:color w:val="000000"/>
        </w:rPr>
        <w:t>02/69204318.</w:t>
      </w:r>
    </w:p>
    <w:p w14:paraId="55B71B6B" w14:textId="5EAD1A23" w:rsidR="00F62831" w:rsidRDefault="00391A69">
      <w:pPr>
        <w:pStyle w:val="Heading4"/>
      </w:pPr>
      <w:r w:rsidRPr="00BE5BF7">
        <w:t>Za obdobných podmienok ako sú uvedené vyššie môže Verejný obstarávateľ prostredníctvom komunikačného rozhrania systému JOSEPHINE oznámiť dátum ďalšej obhliadky, pokiaľ t</w:t>
      </w:r>
      <w:r w:rsidR="00AE5CE5" w:rsidRPr="00BE5BF7">
        <w:t xml:space="preserve">o bude považovať </w:t>
      </w:r>
      <w:r w:rsidRPr="00BE5BF7">
        <w:t>za vhodné.</w:t>
      </w:r>
    </w:p>
    <w:p w14:paraId="6B3A92EC" w14:textId="771F2C5A" w:rsidR="00F46482" w:rsidRPr="00BE5BF7" w:rsidRDefault="00F46482" w:rsidP="00370DE5">
      <w:pPr>
        <w:pStyle w:val="Heading2"/>
      </w:pPr>
      <w:bookmarkStart w:id="166" w:name="_Toc17890345"/>
      <w:bookmarkStart w:id="167" w:name="_Toc48904771"/>
      <w:bookmarkEnd w:id="166"/>
      <w:r w:rsidRPr="00BE5BF7">
        <w:t>Príprava ponuky</w:t>
      </w:r>
      <w:bookmarkEnd w:id="160"/>
      <w:bookmarkEnd w:id="161"/>
      <w:bookmarkEnd w:id="162"/>
      <w:bookmarkEnd w:id="163"/>
      <w:bookmarkEnd w:id="167"/>
    </w:p>
    <w:p w14:paraId="41235DAC" w14:textId="2D40FAD6" w:rsidR="00B25D70" w:rsidRPr="00BE5BF7" w:rsidRDefault="00B25D70" w:rsidP="00E63FCB">
      <w:pPr>
        <w:pStyle w:val="Heading3"/>
      </w:pPr>
      <w:bookmarkStart w:id="168" w:name="_Toc444084950"/>
      <w:bookmarkStart w:id="169" w:name="_Toc4416620"/>
      <w:bookmarkStart w:id="170" w:name="_Toc4416914"/>
      <w:bookmarkStart w:id="171" w:name="_Toc4416963"/>
      <w:bookmarkStart w:id="172" w:name="_Toc48904772"/>
      <w:r w:rsidRPr="00BE5BF7">
        <w:t>Jazyk ponúk</w:t>
      </w:r>
      <w:bookmarkEnd w:id="168"/>
      <w:bookmarkEnd w:id="169"/>
      <w:bookmarkEnd w:id="170"/>
      <w:bookmarkEnd w:id="171"/>
      <w:bookmarkEnd w:id="172"/>
    </w:p>
    <w:p w14:paraId="2AC2FF94" w14:textId="3B410FF0" w:rsidR="0033293A" w:rsidRPr="00BE5BF7" w:rsidRDefault="00B25D70">
      <w:pPr>
        <w:pStyle w:val="Heading4"/>
      </w:pPr>
      <w:r w:rsidRPr="00BE5BF7">
        <w:t xml:space="preserve">Ponuky, doklady a dokumenty v nich predložené sa predkladajú v štátnom jazyku Slovenskej republiky. </w:t>
      </w:r>
      <w:bookmarkStart w:id="173" w:name="jazyky"/>
      <w:bookmarkEnd w:id="173"/>
    </w:p>
    <w:p w14:paraId="7301851D" w14:textId="0315416E" w:rsidR="0033293A" w:rsidRPr="00BE5BF7" w:rsidRDefault="00B25D70">
      <w:pPr>
        <w:pStyle w:val="Heading4"/>
      </w:pPr>
      <w:r w:rsidRPr="00BE5BF7">
        <w:t xml:space="preserve">Ak je doklad alebo dokument vyhotovený v cudzom jazyku, predkladá sa spolu s jeho </w:t>
      </w:r>
      <w:r w:rsidR="00826B07" w:rsidRPr="00BE5BF7">
        <w:t xml:space="preserve">úradným </w:t>
      </w:r>
      <w:r w:rsidRPr="00BE5BF7">
        <w:t xml:space="preserve">prekladom do štátneho jazyka; to neplatí pre ponuky, návrhy, doklady a dokumenty vyhotovené v českom jazyku. Ak sa zistí rozdiel v ich obsahu, rozhodujúci je úradný preklad do štátneho jazyka. </w:t>
      </w:r>
    </w:p>
    <w:p w14:paraId="4897AB4A" w14:textId="081FAB49" w:rsidR="00F46482" w:rsidRPr="00BE5BF7" w:rsidRDefault="00F46482" w:rsidP="00E63FCB">
      <w:pPr>
        <w:pStyle w:val="Heading3"/>
      </w:pPr>
      <w:bookmarkStart w:id="174" w:name="_Toc400006275"/>
      <w:bookmarkStart w:id="175" w:name="_Toc444084951"/>
      <w:bookmarkStart w:id="176" w:name="_Toc4416621"/>
      <w:bookmarkStart w:id="177" w:name="_Toc4416915"/>
      <w:bookmarkStart w:id="178" w:name="_Toc4416964"/>
      <w:bookmarkStart w:id="179" w:name="_Ref48034663"/>
      <w:bookmarkStart w:id="180" w:name="_Ref48034669"/>
      <w:bookmarkStart w:id="181" w:name="_Toc48904773"/>
      <w:r w:rsidRPr="00BE5BF7">
        <w:t>Zábezpeka</w:t>
      </w:r>
      <w:bookmarkEnd w:id="174"/>
      <w:bookmarkEnd w:id="175"/>
      <w:bookmarkEnd w:id="176"/>
      <w:bookmarkEnd w:id="177"/>
      <w:bookmarkEnd w:id="178"/>
      <w:bookmarkEnd w:id="179"/>
      <w:bookmarkEnd w:id="180"/>
      <w:bookmarkEnd w:id="181"/>
    </w:p>
    <w:p w14:paraId="0428189B" w14:textId="510A73C2" w:rsidR="00AD0D9A" w:rsidRPr="00D46D28" w:rsidRDefault="00AD0D9A" w:rsidP="002550B1">
      <w:pPr>
        <w:pStyle w:val="Heading4"/>
        <w:numPr>
          <w:ilvl w:val="3"/>
          <w:numId w:val="19"/>
        </w:numPr>
      </w:pPr>
      <w:bookmarkStart w:id="182" w:name="_Toc462050409"/>
      <w:bookmarkStart w:id="183" w:name="_Toc4416622"/>
      <w:bookmarkStart w:id="184" w:name="_Toc4416916"/>
      <w:bookmarkStart w:id="185" w:name="_Toc4416965"/>
      <w:r w:rsidRPr="00D46D28">
        <w:t xml:space="preserve">Verejný obstarávateľ vyžaduje na zabezpečenie ponuky zloženie zábezpeky vo výške </w:t>
      </w:r>
      <w:r w:rsidR="00B95988" w:rsidRPr="00C674C6">
        <w:rPr>
          <w:b/>
          <w:bCs/>
        </w:rPr>
        <w:t>5 000</w:t>
      </w:r>
      <w:r w:rsidR="00B95988" w:rsidRPr="002E7944">
        <w:t>,-</w:t>
      </w:r>
      <w:r w:rsidRPr="002E7944">
        <w:t xml:space="preserve">EUR </w:t>
      </w:r>
      <w:r w:rsidRPr="002776AA">
        <w:t xml:space="preserve">(slovom </w:t>
      </w:r>
      <w:r w:rsidR="00B95988">
        <w:t xml:space="preserve">päťtisíc </w:t>
      </w:r>
      <w:r w:rsidRPr="002776AA">
        <w:t>EUR).</w:t>
      </w:r>
    </w:p>
    <w:p w14:paraId="1144B081" w14:textId="77777777" w:rsidR="00AD0D9A" w:rsidRPr="00D46D28" w:rsidRDefault="00AD0D9A" w:rsidP="002550B1">
      <w:pPr>
        <w:pStyle w:val="Heading4"/>
        <w:numPr>
          <w:ilvl w:val="3"/>
          <w:numId w:val="19"/>
        </w:numPr>
      </w:pPr>
      <w:r w:rsidRPr="00D46D28">
        <w:t>Zábezpeku je možné zložiť:</w:t>
      </w:r>
    </w:p>
    <w:p w14:paraId="1333EF33" w14:textId="77777777" w:rsidR="00AD0D9A" w:rsidRPr="00D46D28" w:rsidRDefault="00AD0D9A" w:rsidP="006C667D">
      <w:pPr>
        <w:pStyle w:val="Heading5"/>
      </w:pPr>
      <w:r w:rsidRPr="00D46D28">
        <w:t>Poskytnutím bankovej záruky za uchádzača</w:t>
      </w:r>
    </w:p>
    <w:p w14:paraId="4A6C430E" w14:textId="55EE332F" w:rsidR="00AD0D9A" w:rsidRPr="00D46D28" w:rsidRDefault="00AD0D9A" w:rsidP="006C667D">
      <w:pPr>
        <w:pStyle w:val="Heading6"/>
        <w:rPr>
          <w:rFonts w:eastAsia="Times New Roman"/>
          <w:lang w:eastAsia="sk-SK"/>
        </w:rPr>
      </w:pPr>
      <w:r w:rsidRPr="00D46D2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Pr="00296E66">
        <w:rPr>
          <w:rFonts w:eastAsia="Times New Roman"/>
          <w:lang w:eastAsia="sk-SK"/>
        </w:rPr>
        <w:t>skončenia lehoty viazanosti ponúk (resp. predĺženej lehoty viazanosti), t.</w:t>
      </w:r>
      <w:r w:rsidR="005203B9" w:rsidRPr="00296E66">
        <w:rPr>
          <w:rFonts w:eastAsia="Times New Roman"/>
          <w:lang w:eastAsia="sk-SK"/>
        </w:rPr>
        <w:t xml:space="preserve"> </w:t>
      </w:r>
      <w:r w:rsidRPr="00296E66">
        <w:rPr>
          <w:rFonts w:eastAsia="Times New Roman"/>
          <w:lang w:eastAsia="sk-SK"/>
        </w:rPr>
        <w:t xml:space="preserve">j. minimálne do </w:t>
      </w:r>
      <w:r w:rsidR="00296E66" w:rsidRPr="00296E66">
        <w:rPr>
          <w:b/>
          <w:bCs/>
        </w:rPr>
        <w:t>30.06.202</w:t>
      </w:r>
      <w:r w:rsidR="00B40DE2">
        <w:rPr>
          <w:b/>
          <w:bCs/>
        </w:rPr>
        <w:t>1</w:t>
      </w:r>
      <w:r w:rsidR="00B03D8D" w:rsidRPr="00296E66">
        <w:t>.</w:t>
      </w:r>
      <w:r w:rsidRPr="00296E66">
        <w:rPr>
          <w:rFonts w:eastAsia="Times New Roman"/>
          <w:lang w:eastAsia="sk-SK"/>
        </w:rPr>
        <w:t xml:space="preserve"> Z bankovej záruky vystavenej bankou musí ďalej vyplývať, že banka uspokojí veriteľa (Verejného obstarávateľa) za dlžníka (uchádzača) v prípade prepadnutia jeho zábezpeky</w:t>
      </w:r>
      <w:r w:rsidRPr="00D46D28">
        <w:rPr>
          <w:rFonts w:eastAsia="Times New Roman"/>
          <w:lang w:eastAsia="sk-SK"/>
        </w:rPr>
        <w:t xml:space="preserve"> v prospech </w:t>
      </w:r>
      <w:r w:rsidRPr="00D46D28">
        <w:rPr>
          <w:rFonts w:eastAsia="Times New Roman"/>
          <w:szCs w:val="20"/>
          <w:lang w:eastAsia="sk-SK"/>
        </w:rPr>
        <w:t>Verejného obstarávateľa</w:t>
      </w:r>
      <w:r w:rsidRPr="00D46D28">
        <w:rPr>
          <w:szCs w:val="20"/>
        </w:rPr>
        <w:t xml:space="preserve"> v tejto </w:t>
      </w:r>
      <w:r w:rsidR="00B03D8D">
        <w:rPr>
          <w:szCs w:val="20"/>
        </w:rPr>
        <w:t>S</w:t>
      </w:r>
      <w:r w:rsidRPr="00D46D28">
        <w:rPr>
          <w:szCs w:val="20"/>
        </w:rPr>
        <w:t>úťaži</w:t>
      </w:r>
      <w:r w:rsidRPr="00D46D28">
        <w:rPr>
          <w:b/>
          <w:szCs w:val="20"/>
        </w:rPr>
        <w:t xml:space="preserve">, pričom v texte dokladu vystaveného bankou musí byť </w:t>
      </w:r>
      <w:r w:rsidR="00B03D8D">
        <w:rPr>
          <w:b/>
          <w:szCs w:val="20"/>
        </w:rPr>
        <w:t>S</w:t>
      </w:r>
      <w:r w:rsidRPr="00D46D28">
        <w:rPr>
          <w:b/>
          <w:szCs w:val="20"/>
        </w:rPr>
        <w:t xml:space="preserve">úťaž nezameniteľne identifikovateľná napr. číslom </w:t>
      </w:r>
      <w:r w:rsidR="00B03D8D">
        <w:rPr>
          <w:b/>
          <w:szCs w:val="20"/>
        </w:rPr>
        <w:t>Výzvy na predkladanie ponúk</w:t>
      </w:r>
      <w:r w:rsidRPr="00D46D28">
        <w:rPr>
          <w:rFonts w:eastAsia="Times New Roman"/>
          <w:szCs w:val="20"/>
          <w:lang w:eastAsia="sk-SK"/>
        </w:rPr>
        <w:t>.</w:t>
      </w:r>
      <w:r w:rsidRPr="00D46D28">
        <w:rPr>
          <w:rFonts w:eastAsia="Times New Roman"/>
          <w:lang w:eastAsia="sk-SK"/>
        </w:rPr>
        <w:t xml:space="preserve"> Banka sa musí bezpodmienečne</w:t>
      </w:r>
      <w:r w:rsidR="00451B5B">
        <w:rPr>
          <w:rFonts w:eastAsia="Times New Roman"/>
          <w:lang w:eastAsia="sk-SK"/>
        </w:rPr>
        <w:t xml:space="preserve">, na prvú výzvu a bez námietok </w:t>
      </w:r>
      <w:r w:rsidRPr="00D46D28">
        <w:rPr>
          <w:rFonts w:eastAsia="Times New Roman"/>
          <w:lang w:eastAsia="sk-SK"/>
        </w:rPr>
        <w:t xml:space="preserve">zaviazať zaplatiť na účet Verejného obstarávateľa pohľadávku krytú bankovou zárukou do 7 </w:t>
      </w:r>
      <w:r w:rsidRPr="00D46D28">
        <w:t xml:space="preserve">(siedmich) </w:t>
      </w:r>
      <w:r w:rsidR="00651645">
        <w:t>pracovných</w:t>
      </w:r>
      <w:r>
        <w:t xml:space="preserve"> </w:t>
      </w:r>
      <w:r w:rsidRPr="00D46D28">
        <w:rPr>
          <w:rFonts w:eastAsia="Times New Roman"/>
          <w:lang w:eastAsia="sk-SK"/>
        </w:rPr>
        <w:t xml:space="preserve">dní po doručení výzvy Verejného obstarávateľa na jej zaplatenie. Banková záruka vzniká dňom písomného vyhlásenia banky a zábezpeka vzniká doručením záručnej listiny Verejnému obstarávateľovi. </w:t>
      </w:r>
      <w:bookmarkStart w:id="186" w:name="_Hlk522551263"/>
    </w:p>
    <w:p w14:paraId="36554D86" w14:textId="0F20EB92" w:rsidR="00AD0D9A" w:rsidRPr="00D46D28" w:rsidRDefault="00AD0D9A" w:rsidP="006C667D">
      <w:pPr>
        <w:pStyle w:val="Heading6"/>
        <w:rPr>
          <w:rFonts w:eastAsia="Times New Roman" w:cs="Arial"/>
          <w:lang w:eastAsia="sk-SK"/>
        </w:rPr>
      </w:pPr>
      <w:r w:rsidRPr="00D46D28">
        <w:rPr>
          <w:rFonts w:eastAsia="Times New Roman"/>
          <w:lang w:eastAsia="sk-SK"/>
        </w:rPr>
        <w:t>V</w:t>
      </w:r>
      <w:r w:rsidRPr="00D46D28">
        <w:t xml:space="preserve"> pr</w:t>
      </w:r>
      <w:r w:rsidRPr="00D46D28">
        <w:rPr>
          <w:rFonts w:cs="Proba Pro"/>
        </w:rPr>
        <w:t>í</w:t>
      </w:r>
      <w:r w:rsidRPr="00D46D28">
        <w:t>pade poskytnutia z</w:t>
      </w:r>
      <w:r w:rsidRPr="00D46D28">
        <w:rPr>
          <w:rFonts w:cs="Proba Pro"/>
        </w:rPr>
        <w:t>á</w:t>
      </w:r>
      <w:r w:rsidRPr="00D46D28">
        <w:t>bezpeky formou bankovej z</w:t>
      </w:r>
      <w:r w:rsidRPr="00D46D28">
        <w:rPr>
          <w:rFonts w:cs="Proba Pro"/>
        </w:rPr>
        <w:t>á</w:t>
      </w:r>
      <w:r w:rsidRPr="00D46D28">
        <w:t>ruky, uch</w:t>
      </w:r>
      <w:r w:rsidRPr="00D46D28">
        <w:rPr>
          <w:rFonts w:cs="Proba Pro"/>
        </w:rPr>
        <w:t>á</w:t>
      </w:r>
      <w:r w:rsidRPr="00D46D28">
        <w:t>dza</w:t>
      </w:r>
      <w:r w:rsidRPr="00D46D28">
        <w:rPr>
          <w:rFonts w:cs="Proba Pro"/>
        </w:rPr>
        <w:t>č</w:t>
      </w:r>
      <w:r w:rsidRPr="00D46D28">
        <w:t xml:space="preserve"> predlo</w:t>
      </w:r>
      <w:r w:rsidRPr="00D46D28">
        <w:rPr>
          <w:rFonts w:cs="Proba Pro"/>
        </w:rPr>
        <w:t>ží</w:t>
      </w:r>
      <w:r w:rsidRPr="00D46D28">
        <w:t xml:space="preserve"> bankovú záruku vo forme a spôsobom uvedeným v ustanovení bodu </w:t>
      </w:r>
      <w:r w:rsidRPr="00D46D28">
        <w:fldChar w:fldCharType="begin"/>
      </w:r>
      <w:r w:rsidRPr="00D46D28">
        <w:instrText xml:space="preserve"> REF _Ref534358796 \n \h  \* MERGEFORMAT </w:instrText>
      </w:r>
      <w:r w:rsidRPr="00D46D28">
        <w:fldChar w:fldCharType="separate"/>
      </w:r>
      <w:r w:rsidR="006F77C5">
        <w:t>8.5</w:t>
      </w:r>
      <w:r w:rsidRPr="00D46D28">
        <w:fldChar w:fldCharType="end"/>
      </w:r>
      <w:r w:rsidRPr="00D46D28">
        <w:t xml:space="preserve"> tejto časti súťažných podkladov</w:t>
      </w:r>
      <w:bookmarkEnd w:id="186"/>
      <w:r w:rsidRPr="00D46D28">
        <w:rPr>
          <w:rFonts w:eastAsia="Times New Roman" w:cs="Arial"/>
          <w:lang w:eastAsia="sk-SK"/>
        </w:rPr>
        <w:t xml:space="preserve">. </w:t>
      </w:r>
    </w:p>
    <w:p w14:paraId="018BD491" w14:textId="77777777" w:rsidR="00AD0D9A" w:rsidRPr="00D46D28" w:rsidRDefault="00AD0D9A" w:rsidP="006C667D">
      <w:pPr>
        <w:pStyle w:val="Heading5"/>
      </w:pPr>
      <w:r w:rsidRPr="00D46D28">
        <w:t>Poskytnutím poistenia záruky za uchádzača</w:t>
      </w:r>
    </w:p>
    <w:p w14:paraId="6C666BB5" w14:textId="450BABE5" w:rsidR="00AD0D9A" w:rsidRPr="00D46D28" w:rsidRDefault="00AD0D9A" w:rsidP="006C667D">
      <w:pPr>
        <w:pStyle w:val="Heading6"/>
      </w:pPr>
      <w:r w:rsidRPr="00D46D28">
        <w:t>Poskytnutie poistenia záruky nesmie byť v rozpore s ustanoveniami zákona č. 39/2015 Z. z. o poisťovníctve a o zmene a doplnení niektorých zákonov, v platnom znení. Poistná zmluva musí byť uzatvorená tak, že poisteným je uchádzač a</w:t>
      </w:r>
      <w:r w:rsidRPr="00D46D28">
        <w:rPr>
          <w:rFonts w:cs="Calibri"/>
        </w:rPr>
        <w:t> </w:t>
      </w:r>
      <w:r w:rsidRPr="00D46D28">
        <w:t>oprávnenou osobou z</w:t>
      </w:r>
      <w:r w:rsidRPr="00D46D28">
        <w:rPr>
          <w:rFonts w:cs="Calibri"/>
        </w:rPr>
        <w:t> </w:t>
      </w:r>
      <w:r w:rsidRPr="00D46D28">
        <w:rPr>
          <w:szCs w:val="22"/>
        </w:rPr>
        <w:t>poistnej</w:t>
      </w:r>
      <w:r w:rsidRPr="00D46D28">
        <w:t xml:space="preserve"> zmluvy </w:t>
      </w:r>
      <w:r w:rsidRPr="00D46D28">
        <w:lastRenderedPageBreak/>
        <w:t>je Verejný obstarávateľ. Doba platnosti poistenia záruky musí byť určená v</w:t>
      </w:r>
      <w:r w:rsidRPr="00D46D28">
        <w:rPr>
          <w:rFonts w:cs="Calibri"/>
        </w:rPr>
        <w:t> </w:t>
      </w:r>
      <w:r w:rsidRPr="00D46D28">
        <w:t>poistnej zmluve, ako aj v</w:t>
      </w:r>
      <w:r w:rsidRPr="00D46D28">
        <w:rPr>
          <w:rFonts w:cs="Calibri"/>
        </w:rPr>
        <w:t> </w:t>
      </w:r>
      <w:r w:rsidRPr="00D46D28">
        <w:t xml:space="preserve">doklade </w:t>
      </w:r>
      <w:r w:rsidRPr="00D46D28">
        <w:rPr>
          <w:rFonts w:eastAsia="Times New Roman"/>
          <w:lang w:eastAsia="sk-SK"/>
        </w:rPr>
        <w:t>vystavenom</w:t>
      </w:r>
      <w:r w:rsidRPr="00D46D28">
        <w:t xml:space="preserve"> poisťovňou o</w:t>
      </w:r>
      <w:r w:rsidRPr="00D46D28">
        <w:rPr>
          <w:rFonts w:cs="Calibri"/>
        </w:rPr>
        <w:t> </w:t>
      </w:r>
      <w:r w:rsidRPr="00D46D28">
        <w:t xml:space="preserve">existencii poistenia záruky, </w:t>
      </w:r>
      <w:r w:rsidRPr="00D46D28">
        <w:rPr>
          <w:rFonts w:eastAsia="Times New Roman"/>
          <w:lang w:eastAsia="sk-SK"/>
        </w:rPr>
        <w:t>minimálne do skončenia lehoty viazanosti ponúk (resp. predĺženej lehoty viazanosti), t.</w:t>
      </w:r>
      <w:r w:rsidR="005203B9">
        <w:rPr>
          <w:rFonts w:eastAsia="Times New Roman"/>
          <w:lang w:eastAsia="sk-SK"/>
        </w:rPr>
        <w:t xml:space="preserve"> </w:t>
      </w:r>
      <w:r w:rsidRPr="00D46D28">
        <w:rPr>
          <w:rFonts w:eastAsia="Times New Roman"/>
          <w:lang w:eastAsia="sk-SK"/>
        </w:rPr>
        <w:t xml:space="preserve">j. minimálne do </w:t>
      </w:r>
      <w:r w:rsidR="00296E66" w:rsidRPr="00296E66">
        <w:rPr>
          <w:b/>
          <w:bCs/>
        </w:rPr>
        <w:t>30.</w:t>
      </w:r>
      <w:r w:rsidR="00296E66">
        <w:rPr>
          <w:b/>
          <w:bCs/>
        </w:rPr>
        <w:t>06.</w:t>
      </w:r>
      <w:r w:rsidR="00296E66" w:rsidRPr="00296E66">
        <w:rPr>
          <w:b/>
          <w:bCs/>
        </w:rPr>
        <w:t>202</w:t>
      </w:r>
      <w:r w:rsidR="00B40DE2">
        <w:rPr>
          <w:b/>
          <w:bCs/>
        </w:rPr>
        <w:t>1</w:t>
      </w:r>
      <w:r w:rsidR="00B03D8D">
        <w:t xml:space="preserve">. </w:t>
      </w:r>
      <w:r w:rsidRPr="00D46D28">
        <w:t>Z</w:t>
      </w:r>
      <w:r w:rsidRPr="00D46D28">
        <w:rPr>
          <w:rFonts w:cs="Calibri"/>
        </w:rPr>
        <w:t> </w:t>
      </w:r>
      <w:r w:rsidRPr="00D46D28">
        <w:t xml:space="preserve">dokladu vystaveného poisťovňou musí ďalej vyplývať, že poisťovňa uspokojí oprávnenú osobu (Verejného obstarávateľa) za poisteného (uchádzača) v prípade prepadnutia jeho zábezpeky v prospech Verejného obstarávateľa v tejto </w:t>
      </w:r>
      <w:r w:rsidR="003F36D1">
        <w:t>S</w:t>
      </w:r>
      <w:r w:rsidRPr="00D46D28">
        <w:t>úťaži</w:t>
      </w:r>
      <w:r w:rsidRPr="00D46D28">
        <w:rPr>
          <w:b/>
          <w:szCs w:val="20"/>
        </w:rPr>
        <w:t xml:space="preserve">, pričom v texte dokladu vystaveného poisťovňou musí byť </w:t>
      </w:r>
      <w:r w:rsidR="003F36D1">
        <w:rPr>
          <w:b/>
          <w:szCs w:val="20"/>
        </w:rPr>
        <w:t>S</w:t>
      </w:r>
      <w:r w:rsidRPr="00D46D28">
        <w:rPr>
          <w:b/>
          <w:szCs w:val="20"/>
        </w:rPr>
        <w:t>úťaž nezameniteľne identifikovateľná napr. číslom Oznámenia, ktorým bola vyhlásená</w:t>
      </w:r>
      <w:r w:rsidRPr="00D46D28">
        <w:t xml:space="preserve">. Poisťovňa sa musí bezpodmienečne zaviazať zaplatiť na účet Verejného obstarávateľa pohľadávku krytú poistením záruky do 7 (siedmich) </w:t>
      </w:r>
      <w:r w:rsidR="00651645">
        <w:t>pracovných</w:t>
      </w:r>
      <w:r>
        <w:t xml:space="preserve"> </w:t>
      </w:r>
      <w:r w:rsidRPr="00D46D28">
        <w:t>dní po doručení výzvy Verejného obstarávateľa na jej zaplatenie. Poistenie záruky vzniká dňom uzavretia poistnej zmluvy medzi poisťovňou a</w:t>
      </w:r>
      <w:r w:rsidRPr="00D46D28">
        <w:rPr>
          <w:rFonts w:cs="Calibri"/>
        </w:rPr>
        <w:t> </w:t>
      </w:r>
      <w:r w:rsidRPr="00D46D28">
        <w:t>poisteným (uchádzačom) a zábezpeka vzniká doručením dokladu vystaveného poisťovňou o</w:t>
      </w:r>
      <w:r w:rsidRPr="00D46D28">
        <w:rPr>
          <w:rFonts w:cs="Calibri"/>
        </w:rPr>
        <w:t> </w:t>
      </w:r>
      <w:r w:rsidRPr="00D46D28">
        <w:t xml:space="preserve">poistení záruky Verejnému obstarávateľovi. </w:t>
      </w:r>
    </w:p>
    <w:p w14:paraId="303EDEF7" w14:textId="1AA13068" w:rsidR="00AD0D9A" w:rsidRPr="00D46D28" w:rsidRDefault="00AD0D9A" w:rsidP="006C667D">
      <w:pPr>
        <w:pStyle w:val="Heading6"/>
      </w:pPr>
      <w:r w:rsidRPr="00D46D28">
        <w:t>V prípade poskytnutia zábezpeky formou poistenia záruky, uchádzač predloží doklad vystavený poisťovňou vo forme a</w:t>
      </w:r>
      <w:r w:rsidRPr="00D46D28">
        <w:rPr>
          <w:rFonts w:cs="Calibri"/>
        </w:rPr>
        <w:t> </w:t>
      </w:r>
      <w:r w:rsidRPr="00D46D28">
        <w:t>sp</w:t>
      </w:r>
      <w:r w:rsidRPr="00D46D28">
        <w:rPr>
          <w:rFonts w:cs="Proba Pro"/>
        </w:rPr>
        <w:t>ô</w:t>
      </w:r>
      <w:r w:rsidRPr="00D46D28">
        <w:t>sobom uveden</w:t>
      </w:r>
      <w:r w:rsidRPr="00D46D28">
        <w:rPr>
          <w:rFonts w:cs="Proba Pro"/>
        </w:rPr>
        <w:t>ý</w:t>
      </w:r>
      <w:r w:rsidRPr="00D46D28">
        <w:t>m v</w:t>
      </w:r>
      <w:r w:rsidRPr="00D46D28">
        <w:rPr>
          <w:rFonts w:cs="Calibri"/>
        </w:rPr>
        <w:t> </w:t>
      </w:r>
      <w:r w:rsidRPr="00D46D28">
        <w:t>ustanoven</w:t>
      </w:r>
      <w:r w:rsidRPr="00D46D28">
        <w:rPr>
          <w:rFonts w:cs="Proba Pro"/>
        </w:rPr>
        <w:t>í</w:t>
      </w:r>
      <w:r w:rsidRPr="00D46D28">
        <w:t xml:space="preserve"> bodu </w:t>
      </w:r>
      <w:r w:rsidRPr="00D46D28">
        <w:fldChar w:fldCharType="begin"/>
      </w:r>
      <w:r w:rsidRPr="00D46D28">
        <w:instrText xml:space="preserve"> REF _Ref534358796 \n \h  \* MERGEFORMAT </w:instrText>
      </w:r>
      <w:r w:rsidRPr="00D46D28">
        <w:fldChar w:fldCharType="separate"/>
      </w:r>
      <w:r w:rsidR="006F77C5">
        <w:t>8.5</w:t>
      </w:r>
      <w:r w:rsidRPr="00D46D28">
        <w:fldChar w:fldCharType="end"/>
      </w:r>
      <w:r w:rsidRPr="00D46D28">
        <w:t xml:space="preserve"> tejto časti súťažných podkladov.</w:t>
      </w:r>
    </w:p>
    <w:p w14:paraId="76FC716F" w14:textId="77777777" w:rsidR="00AD0D9A" w:rsidRPr="00D46D28" w:rsidRDefault="00AD0D9A" w:rsidP="006C667D">
      <w:pPr>
        <w:pStyle w:val="Heading5"/>
      </w:pPr>
      <w:bookmarkStart w:id="187" w:name="_Ref4422903"/>
      <w:r w:rsidRPr="00D46D28">
        <w:t>Zložením finančných prostriedkov na bankový účet Verejného obstarávateľa</w:t>
      </w:r>
      <w:bookmarkEnd w:id="187"/>
    </w:p>
    <w:p w14:paraId="4D98A902" w14:textId="77777777" w:rsidR="00AD0D9A" w:rsidRPr="00D46D28" w:rsidRDefault="00AD0D9A" w:rsidP="006C667D">
      <w:pPr>
        <w:pStyle w:val="Heading6"/>
        <w:rPr>
          <w:rFonts w:eastAsia="Times New Roman"/>
          <w:lang w:eastAsia="sk-SK"/>
        </w:rPr>
      </w:pPr>
      <w:r w:rsidRPr="00D46D28">
        <w:rPr>
          <w:rFonts w:eastAsia="Times New Roman"/>
          <w:lang w:eastAsia="sk-SK"/>
        </w:rPr>
        <w:t xml:space="preserve">V </w:t>
      </w:r>
      <w:r w:rsidRPr="00D46D28">
        <w:rPr>
          <w:szCs w:val="22"/>
        </w:rPr>
        <w:t>prípade</w:t>
      </w:r>
      <w:r w:rsidRPr="00D46D28">
        <w:rPr>
          <w:rFonts w:eastAsia="Times New Roman"/>
          <w:lang w:eastAsia="sk-SK"/>
        </w:rPr>
        <w:t xml:space="preserve"> zloženia finančných prostriedkov na bankový účet Verejného obstarávateľa musia byť zložené na účet: </w:t>
      </w:r>
    </w:p>
    <w:p w14:paraId="74988AF7" w14:textId="1B16907E" w:rsidR="00AD0D9A" w:rsidRPr="00D46D28" w:rsidRDefault="00AD0D9A" w:rsidP="00AD0D9A">
      <w:pPr>
        <w:ind w:left="1134"/>
      </w:pPr>
      <w:r w:rsidRPr="00D46D28">
        <w:rPr>
          <w:rFonts w:eastAsiaTheme="majorEastAsia" w:cstheme="majorBidi"/>
        </w:rPr>
        <w:t>Názov</w:t>
      </w:r>
      <w:r w:rsidRPr="00D46D28">
        <w:rPr>
          <w:rFonts w:eastAsia="Times New Roman"/>
          <w:lang w:eastAsia="sk-SK"/>
        </w:rPr>
        <w:t xml:space="preserve"> banky:</w:t>
      </w:r>
      <w:r w:rsidR="00122E70" w:rsidRPr="00122E70">
        <w:t xml:space="preserve"> </w:t>
      </w:r>
      <w:r w:rsidR="00122E70" w:rsidRPr="00122E70">
        <w:rPr>
          <w:rFonts w:eastAsia="Times New Roman"/>
          <w:lang w:eastAsia="sk-SK"/>
        </w:rPr>
        <w:t>Prima banka Slovensko, a.s.</w:t>
      </w:r>
    </w:p>
    <w:p w14:paraId="1B180C63" w14:textId="3942ABB9" w:rsidR="00AD0D9A" w:rsidRPr="00D46D28" w:rsidRDefault="00AD0D9A" w:rsidP="00AD0D9A">
      <w:pPr>
        <w:ind w:left="1134"/>
        <w:rPr>
          <w:rFonts w:eastAsiaTheme="majorEastAsia" w:cstheme="majorBidi"/>
        </w:rPr>
      </w:pPr>
      <w:r w:rsidRPr="00D46D28">
        <w:rPr>
          <w:rFonts w:eastAsiaTheme="majorEastAsia" w:cstheme="majorBidi"/>
        </w:rPr>
        <w:t xml:space="preserve">IBAN kód: </w:t>
      </w:r>
      <w:r w:rsidR="00122E70" w:rsidRPr="00122E70">
        <w:t>SK34 5600 0000 0032 0374 7001</w:t>
      </w:r>
    </w:p>
    <w:p w14:paraId="049FDFC0" w14:textId="74D02104" w:rsidR="00AD0D9A" w:rsidRPr="00D46D28" w:rsidRDefault="00AD0D9A" w:rsidP="00AD0D9A">
      <w:pPr>
        <w:ind w:left="1134"/>
        <w:rPr>
          <w:rFonts w:eastAsiaTheme="majorEastAsia" w:cstheme="majorBidi"/>
        </w:rPr>
      </w:pPr>
      <w:proofErr w:type="spellStart"/>
      <w:r w:rsidRPr="00D46D28">
        <w:rPr>
          <w:rFonts w:eastAsiaTheme="majorEastAsia" w:cstheme="majorBidi"/>
        </w:rPr>
        <w:t>SWIFTová</w:t>
      </w:r>
      <w:proofErr w:type="spellEnd"/>
      <w:r w:rsidRPr="00D46D28">
        <w:rPr>
          <w:rFonts w:eastAsiaTheme="majorEastAsia" w:cstheme="majorBidi"/>
        </w:rPr>
        <w:t xml:space="preserve"> adresa banky:</w:t>
      </w:r>
      <w:r w:rsidRPr="00D46D28">
        <w:rPr>
          <w:rFonts w:eastAsia="Times New Roman"/>
          <w:lang w:eastAsia="sk-SK"/>
        </w:rPr>
        <w:t xml:space="preserve"> </w:t>
      </w:r>
      <w:r w:rsidR="00122E70" w:rsidRPr="00122E70">
        <w:t>KOMASK2X</w:t>
      </w:r>
    </w:p>
    <w:p w14:paraId="2B2BAFE8" w14:textId="3D8D7FA4" w:rsidR="00AD0D9A" w:rsidRPr="00D46D28" w:rsidRDefault="00AD0D9A" w:rsidP="00AD0D9A">
      <w:pPr>
        <w:ind w:left="1134"/>
        <w:rPr>
          <w:rFonts w:eastAsia="Times New Roman" w:cs="Arial"/>
          <w:szCs w:val="20"/>
          <w:lang w:eastAsia="sk-SK"/>
        </w:rPr>
      </w:pPr>
      <w:r w:rsidRPr="00D46D28">
        <w:rPr>
          <w:rFonts w:eastAsiaTheme="majorEastAsia" w:cstheme="majorBidi"/>
        </w:rPr>
        <w:t>Variabilný</w:t>
      </w:r>
      <w:r w:rsidRPr="00D46D28">
        <w:rPr>
          <w:rFonts w:eastAsia="Times New Roman" w:cs="Arial"/>
          <w:szCs w:val="20"/>
          <w:lang w:eastAsia="sk-SK"/>
        </w:rPr>
        <w:t xml:space="preserve"> symbol: [</w:t>
      </w:r>
      <w:r w:rsidRPr="00D46D28">
        <w:rPr>
          <w:rFonts w:eastAsia="Times New Roman" w:cs="Arial"/>
          <w:i/>
          <w:szCs w:val="20"/>
          <w:highlight w:val="lightGray"/>
          <w:lang w:eastAsia="sk-SK"/>
        </w:rPr>
        <w:t>uchádzač doplní svoje IČO</w:t>
      </w:r>
      <w:r w:rsidRPr="00D46D28">
        <w:rPr>
          <w:rFonts w:eastAsia="Times New Roman" w:cs="Arial"/>
          <w:szCs w:val="20"/>
          <w:lang w:eastAsia="sk-SK"/>
        </w:rPr>
        <w:t>]</w:t>
      </w:r>
    </w:p>
    <w:p w14:paraId="20477418" w14:textId="4A32173A" w:rsidR="00453E0C" w:rsidRPr="00D46D28" w:rsidRDefault="00AD0D9A" w:rsidP="00AD0D9A">
      <w:pPr>
        <w:ind w:left="1134"/>
        <w:rPr>
          <w:rFonts w:eastAsia="Times New Roman" w:cs="Arial"/>
          <w:szCs w:val="20"/>
          <w:lang w:eastAsia="sk-SK"/>
        </w:rPr>
      </w:pPr>
      <w:r w:rsidRPr="00D46D28">
        <w:rPr>
          <w:rFonts w:eastAsiaTheme="majorEastAsia" w:cstheme="majorBidi"/>
        </w:rPr>
        <w:t>Poznámka</w:t>
      </w:r>
      <w:r w:rsidRPr="00D46D28">
        <w:rPr>
          <w:rFonts w:eastAsia="Times New Roman" w:cs="Arial"/>
          <w:szCs w:val="20"/>
          <w:lang w:eastAsia="sk-SK"/>
        </w:rPr>
        <w:t xml:space="preserve"> pre prijímateľa: </w:t>
      </w:r>
      <w:r w:rsidR="00453E0C" w:rsidRPr="00453E0C">
        <w:rPr>
          <w:rFonts w:eastAsia="Times New Roman" w:cs="Arial"/>
          <w:szCs w:val="20"/>
          <w:lang w:eastAsia="sk-SK"/>
        </w:rPr>
        <w:t xml:space="preserve">Rekonštrukcia </w:t>
      </w:r>
      <w:r w:rsidR="004C3E35">
        <w:rPr>
          <w:rFonts w:eastAsia="Times New Roman" w:cs="Arial"/>
          <w:szCs w:val="20"/>
          <w:lang w:eastAsia="sk-SK"/>
        </w:rPr>
        <w:t>KD</w:t>
      </w:r>
      <w:r w:rsidR="00022E16">
        <w:rPr>
          <w:rFonts w:eastAsia="Times New Roman" w:cs="Arial"/>
          <w:szCs w:val="20"/>
          <w:lang w:eastAsia="sk-SK"/>
        </w:rPr>
        <w:t xml:space="preserve"> Lozorno</w:t>
      </w:r>
      <w:r w:rsidR="00453E0C" w:rsidRPr="00453E0C">
        <w:rPr>
          <w:rFonts w:eastAsia="Times New Roman" w:cs="Arial"/>
          <w:szCs w:val="20"/>
          <w:lang w:eastAsia="sk-SK"/>
        </w:rPr>
        <w:t xml:space="preserve"> </w:t>
      </w:r>
    </w:p>
    <w:p w14:paraId="430F26E8" w14:textId="77777777" w:rsidR="00AD0D9A" w:rsidRPr="00D46D28" w:rsidRDefault="00AD0D9A" w:rsidP="00AD0D9A">
      <w:pPr>
        <w:ind w:left="1134"/>
        <w:rPr>
          <w:rFonts w:eastAsia="Times New Roman"/>
          <w:lang w:eastAsia="sk-SK"/>
        </w:rPr>
      </w:pPr>
      <w:r w:rsidRPr="00D46D28">
        <w:t>Finančné</w:t>
      </w:r>
      <w:r w:rsidRPr="00D46D28">
        <w:rPr>
          <w:rFonts w:eastAsia="Times New Roman"/>
          <w:lang w:eastAsia="sk-SK"/>
        </w:rPr>
        <w:t xml:space="preserve"> prostriedky musia byť pripísané na účet Verejného obstarávateľa najneskôr v deň uplynutia lehoty na predkladanie ponúk.</w:t>
      </w:r>
    </w:p>
    <w:p w14:paraId="37547DBB" w14:textId="60BBE470" w:rsidR="00AD0D9A" w:rsidRPr="00D46D28" w:rsidRDefault="00AD0D9A" w:rsidP="002550B1">
      <w:pPr>
        <w:pStyle w:val="Heading4"/>
        <w:numPr>
          <w:ilvl w:val="3"/>
          <w:numId w:val="19"/>
        </w:numPr>
      </w:pPr>
      <w:r w:rsidRPr="00D46D28">
        <w:t xml:space="preserve">Ak nebude platná banková záruka </w:t>
      </w:r>
      <w:bookmarkStart w:id="188" w:name="_Hlk534372810"/>
      <w:r w:rsidRPr="00D46D28">
        <w:t>alebo platné poistenie záruky</w:t>
      </w:r>
      <w:bookmarkEnd w:id="188"/>
      <w:r w:rsidRPr="00D46D28">
        <w:t xml:space="preserve"> súčasťou ponuky uchádzača, prípadne nebudú zložené finančné prostriedky na účte Verejného obstarávateľa v zmysle bodu </w:t>
      </w:r>
      <w:r w:rsidRPr="00D46D28">
        <w:fldChar w:fldCharType="begin"/>
      </w:r>
      <w:r w:rsidRPr="00D46D28">
        <w:instrText xml:space="preserve"> REF _Ref4422903 \n \h  \* MERGEFORMAT </w:instrText>
      </w:r>
      <w:r w:rsidRPr="00D46D28">
        <w:fldChar w:fldCharType="separate"/>
      </w:r>
      <w:r w:rsidR="006F77C5">
        <w:t>16.2.3</w:t>
      </w:r>
      <w:r w:rsidRPr="00D46D28">
        <w:fldChar w:fldCharType="end"/>
      </w:r>
      <w:r w:rsidRPr="00D46D28">
        <w:t xml:space="preserve"> vyššie, bude uchádzač z Verejnej súťaže vylúčený v súlade s § 53 ods. 5 písm. a) ZVO. Uchádzač bude písomne upovedomený o vylúčení jeho ponuky z</w:t>
      </w:r>
      <w:r w:rsidR="007736A5">
        <w:t>o</w:t>
      </w:r>
      <w:r w:rsidRPr="00D46D28">
        <w:t xml:space="preserve"> </w:t>
      </w:r>
      <w:r w:rsidR="007736A5">
        <w:t>S</w:t>
      </w:r>
      <w:r w:rsidRPr="00D46D28">
        <w:t>úťaže s uvedením dôvodu vylúčenia a lehoty, v ktorej môžu byť doručené námietky podľa § 170 ods. 3 písm. d) ZVO.</w:t>
      </w:r>
    </w:p>
    <w:p w14:paraId="3F68348B" w14:textId="77777777" w:rsidR="00AD0D9A" w:rsidRPr="00D46D28" w:rsidRDefault="00AD0D9A" w:rsidP="002550B1">
      <w:pPr>
        <w:pStyle w:val="Heading4"/>
        <w:numPr>
          <w:ilvl w:val="3"/>
          <w:numId w:val="19"/>
        </w:numPr>
      </w:pPr>
      <w:r w:rsidRPr="00D46D28">
        <w:t>Verejný obstarávateľ uvoľní alebo vráti uchádzačovi zábezpeku do siedmich dní odo dňa (podľa okolností):</w:t>
      </w:r>
    </w:p>
    <w:p w14:paraId="1BB48886" w14:textId="77777777" w:rsidR="00AD0D9A" w:rsidRPr="00D46D28" w:rsidRDefault="00AD0D9A" w:rsidP="006C667D">
      <w:pPr>
        <w:pStyle w:val="Heading6"/>
      </w:pPr>
      <w:bookmarkStart w:id="189" w:name="_Hlk534372822"/>
      <w:r w:rsidRPr="00D46D28">
        <w:t>uplynutia lehoty viazanosti ponúk</w:t>
      </w:r>
      <w:bookmarkEnd w:id="189"/>
      <w:r w:rsidRPr="00D46D28">
        <w:t xml:space="preserve">, </w:t>
      </w:r>
    </w:p>
    <w:p w14:paraId="77E62FDA" w14:textId="77777777" w:rsidR="00AD0D9A" w:rsidRPr="00D46D28" w:rsidRDefault="00AD0D9A" w:rsidP="006C667D">
      <w:pPr>
        <w:pStyle w:val="Heading6"/>
      </w:pPr>
      <w:r w:rsidRPr="00D46D28">
        <w:t xml:space="preserve">márneho uplynutia lehoty na doručenie námietky, ak ho Verejný obstarávateľ vylúčil </w:t>
      </w:r>
      <w:r>
        <w:br/>
      </w:r>
      <w:r w:rsidRPr="00D46D28">
        <w:t xml:space="preserve">z Verejného obstarávania alebo ak Verejný obstarávateľ zruší použitý postup zadávania zákazky, alebo </w:t>
      </w:r>
    </w:p>
    <w:p w14:paraId="54C6C0B8" w14:textId="77777777" w:rsidR="00AD0D9A" w:rsidRPr="00D46D28" w:rsidRDefault="00AD0D9A" w:rsidP="006C667D">
      <w:pPr>
        <w:pStyle w:val="Heading6"/>
      </w:pPr>
      <w:r w:rsidRPr="00D46D28">
        <w:t>uzavretia zmluvy.</w:t>
      </w:r>
    </w:p>
    <w:p w14:paraId="67DC3CDD" w14:textId="77777777" w:rsidR="00AD0D9A" w:rsidRPr="00D46D28" w:rsidRDefault="00AD0D9A" w:rsidP="002550B1">
      <w:pPr>
        <w:pStyle w:val="Heading4"/>
        <w:numPr>
          <w:ilvl w:val="3"/>
          <w:numId w:val="19"/>
        </w:numPr>
      </w:pPr>
      <w:r w:rsidRPr="00D46D28">
        <w:t xml:space="preserve">Zábezpeka prepadne v prospech Verejného obstarávateľa, ak uchádzač v lehote viazanosti ponúk: </w:t>
      </w:r>
    </w:p>
    <w:p w14:paraId="0717EB51" w14:textId="77777777" w:rsidR="00AD0D9A" w:rsidRPr="00D46D28" w:rsidRDefault="00AD0D9A" w:rsidP="006C667D">
      <w:pPr>
        <w:pStyle w:val="Heading6"/>
      </w:pPr>
      <w:r w:rsidRPr="00D46D28">
        <w:t>odstúpi od svojej ponuky alebo</w:t>
      </w:r>
    </w:p>
    <w:p w14:paraId="3BAB2DA9" w14:textId="77777777" w:rsidR="00AD0D9A" w:rsidRDefault="00AD0D9A" w:rsidP="006C667D">
      <w:pPr>
        <w:pStyle w:val="Heading6"/>
      </w:pPr>
      <w:r w:rsidRPr="00D46D28">
        <w:t>neposkytne súčinnosť alebo odmietne uzavrieť zmluvu v súlade s § 56 ods. 8 až 15 ZVO.</w:t>
      </w:r>
    </w:p>
    <w:p w14:paraId="74A53104" w14:textId="5847FD77" w:rsidR="00AB238B" w:rsidRPr="00BE5BF7" w:rsidRDefault="00AB238B" w:rsidP="00E63FCB">
      <w:pPr>
        <w:pStyle w:val="Heading3"/>
      </w:pPr>
      <w:bookmarkStart w:id="190" w:name="_Toc48904774"/>
      <w:r w:rsidRPr="00E07521">
        <w:t>Mena</w:t>
      </w:r>
      <w:r w:rsidRPr="00BE5BF7">
        <w:t xml:space="preserve"> a ceny uvádzané v ponukách</w:t>
      </w:r>
      <w:bookmarkEnd w:id="182"/>
      <w:bookmarkEnd w:id="183"/>
      <w:bookmarkEnd w:id="184"/>
      <w:bookmarkEnd w:id="185"/>
      <w:bookmarkEnd w:id="190"/>
    </w:p>
    <w:p w14:paraId="7474B54D" w14:textId="7D5476ED" w:rsidR="003064EE" w:rsidRPr="00BE5BF7" w:rsidRDefault="00AB238B">
      <w:pPr>
        <w:pStyle w:val="Heading4"/>
      </w:pPr>
      <w:r w:rsidRPr="00BE5BF7">
        <w:t>Navrhovaná zmluvná cena musí byť stanovená podľa § 3 zákona č. 18/1996 Z. z. o cenách, v platnom znení</w:t>
      </w:r>
      <w:r w:rsidR="005369F0" w:rsidRPr="00BE5BF7">
        <w:t xml:space="preserve"> a</w:t>
      </w:r>
      <w:r w:rsidR="003064EE" w:rsidRPr="00BE5BF7">
        <w:t xml:space="preserve"> vyhlášky MF SR č.</w:t>
      </w:r>
      <w:r w:rsidR="00022E16">
        <w:t xml:space="preserve"> </w:t>
      </w:r>
      <w:r w:rsidR="003064EE" w:rsidRPr="00BE5BF7">
        <w:t>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w:t>
      </w:r>
      <w:r w:rsidR="00101720" w:rsidRPr="00BE5BF7">
        <w:lastRenderedPageBreak/>
        <w:t xml:space="preserve">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756DF06D" w14:textId="25675CA3" w:rsidR="004E55D1" w:rsidRPr="00BE5BF7" w:rsidRDefault="00067328">
      <w:pPr>
        <w:pStyle w:val="Heading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w:t>
      </w:r>
      <w:r w:rsidR="0015608A">
        <w:t xml:space="preserve"> a výdavky</w:t>
      </w:r>
      <w:r w:rsidR="004E55D1" w:rsidRPr="00BE5BF7">
        <w:t xml:space="preserve"> spojené s plnením </w:t>
      </w:r>
      <w:r w:rsidR="0068594A" w:rsidRPr="00BE5BF7">
        <w:t>p</w:t>
      </w:r>
      <w:r w:rsidR="007D674D" w:rsidRPr="00BE5BF7">
        <w:t>redmet</w:t>
      </w:r>
      <w:r w:rsidR="004E55D1" w:rsidRPr="00BE5BF7">
        <w:t>u zákazky.</w:t>
      </w:r>
    </w:p>
    <w:p w14:paraId="405B5195" w14:textId="6A21A30B" w:rsidR="003D360F" w:rsidRPr="00BE5BF7" w:rsidRDefault="00AB238B">
      <w:pPr>
        <w:pStyle w:val="Heading4"/>
      </w:pPr>
      <w:r w:rsidRPr="00BE5BF7">
        <w:t xml:space="preserve">Uchádzačom navrhovaná zmluvná cena bude vyjadrená v mene EUR. </w:t>
      </w:r>
    </w:p>
    <w:p w14:paraId="7D93187C" w14:textId="0D39179C" w:rsidR="000F453A" w:rsidRPr="00BE5BF7" w:rsidRDefault="00AB238B">
      <w:pPr>
        <w:pStyle w:val="Heading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2BD1F039" w14:textId="34A6FC29" w:rsidR="00BD4CE3" w:rsidRPr="00BD4CE3" w:rsidRDefault="00DD37D9" w:rsidP="000D17A7">
      <w:pPr>
        <w:pStyle w:val="Heading4"/>
      </w:pPr>
      <w:r w:rsidRPr="00BE5BF7">
        <w:t xml:space="preserve">Cena musí zahŕňať všetky ekonomicky odôvodnené náklady </w:t>
      </w:r>
      <w:r w:rsidR="0015608A">
        <w:t xml:space="preserve">a výdavky </w:t>
      </w:r>
      <w:r w:rsidRPr="00BE5BF7">
        <w:t xml:space="preserve">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60D44387" w14:textId="2B8E8A84" w:rsidR="00C2485B" w:rsidRPr="00BE5BF7" w:rsidRDefault="00C2485B" w:rsidP="00E63FCB">
      <w:pPr>
        <w:pStyle w:val="Heading3"/>
      </w:pPr>
      <w:bookmarkStart w:id="191" w:name="_Toc444084953"/>
      <w:bookmarkStart w:id="192" w:name="_Toc4416623"/>
      <w:bookmarkStart w:id="193" w:name="_Toc4416917"/>
      <w:bookmarkStart w:id="194" w:name="_Toc4416966"/>
      <w:bookmarkStart w:id="195" w:name="_Toc48904775"/>
      <w:r w:rsidRPr="00BE5BF7">
        <w:t>Vyhotovenie ponúk</w:t>
      </w:r>
      <w:bookmarkEnd w:id="191"/>
      <w:bookmarkEnd w:id="192"/>
      <w:bookmarkEnd w:id="193"/>
      <w:bookmarkEnd w:id="194"/>
      <w:bookmarkEnd w:id="195"/>
    </w:p>
    <w:p w14:paraId="1B7A6E70" w14:textId="23379673" w:rsidR="00D64850" w:rsidRPr="00BE5BF7" w:rsidRDefault="00BB7A1A">
      <w:pPr>
        <w:pStyle w:val="Heading4"/>
      </w:pPr>
      <w:bookmarkStart w:id="196" w:name="_Hlk534372852"/>
      <w:bookmarkStart w:id="197" w:name="_Hlk522551303"/>
      <w:r>
        <w:t>U</w:t>
      </w:r>
      <w:r w:rsidR="00D64850" w:rsidRPr="00BE5BF7">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3" w:history="1">
        <w:r w:rsidR="00D64850" w:rsidRPr="00BE5BF7">
          <w:t>https://josephine.proebiz.com/</w:t>
        </w:r>
      </w:hyperlink>
      <w:r w:rsidR="00D64850" w:rsidRPr="00BE5BF7">
        <w:t>.</w:t>
      </w:r>
    </w:p>
    <w:p w14:paraId="2779FA8E" w14:textId="77777777" w:rsidR="004F27F4" w:rsidRPr="00BE5BF7" w:rsidRDefault="00865F5A" w:rsidP="00E63FCB">
      <w:pPr>
        <w:pStyle w:val="Heading3"/>
      </w:pPr>
      <w:bookmarkStart w:id="198" w:name="_Toc522635414"/>
      <w:bookmarkStart w:id="199" w:name="_Toc525293228"/>
      <w:bookmarkStart w:id="200" w:name="_Toc522635415"/>
      <w:bookmarkStart w:id="201" w:name="_Toc525293229"/>
      <w:bookmarkStart w:id="202" w:name="_Toc522635416"/>
      <w:bookmarkStart w:id="203" w:name="_Toc525293230"/>
      <w:bookmarkStart w:id="204" w:name="_Toc522635417"/>
      <w:bookmarkStart w:id="205" w:name="_Toc525293231"/>
      <w:bookmarkStart w:id="206" w:name="_Toc4416624"/>
      <w:bookmarkStart w:id="207" w:name="_Toc4416918"/>
      <w:bookmarkStart w:id="208" w:name="_Toc4416967"/>
      <w:bookmarkStart w:id="209" w:name="_Ref4422488"/>
      <w:bookmarkStart w:id="210" w:name="_Toc48904776"/>
      <w:bookmarkStart w:id="211" w:name="_Toc444084954"/>
      <w:bookmarkEnd w:id="196"/>
      <w:bookmarkEnd w:id="197"/>
      <w:bookmarkEnd w:id="198"/>
      <w:bookmarkEnd w:id="199"/>
      <w:bookmarkEnd w:id="200"/>
      <w:bookmarkEnd w:id="201"/>
      <w:bookmarkEnd w:id="202"/>
      <w:bookmarkEnd w:id="203"/>
      <w:bookmarkEnd w:id="204"/>
      <w:bookmarkEnd w:id="205"/>
      <w:r w:rsidRPr="00BE5BF7">
        <w:t>Konflikt záujmov</w:t>
      </w:r>
      <w:bookmarkEnd w:id="206"/>
      <w:bookmarkEnd w:id="207"/>
      <w:bookmarkEnd w:id="208"/>
      <w:bookmarkEnd w:id="209"/>
      <w:bookmarkEnd w:id="210"/>
    </w:p>
    <w:p w14:paraId="0D8DEC3C" w14:textId="2C1F2089" w:rsidR="00865F5A" w:rsidRPr="00BE5BF7" w:rsidRDefault="003B6043">
      <w:pPr>
        <w:pStyle w:val="Heading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18AC7AB0" w14:textId="33B76B28" w:rsidR="00865F5A" w:rsidRPr="00BE5BF7" w:rsidRDefault="00865F5A">
      <w:pPr>
        <w:pStyle w:val="Heading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2BEB70F4" w14:textId="6564F391" w:rsidR="00865F5A" w:rsidRPr="00BE5BF7" w:rsidRDefault="00865F5A">
      <w:pPr>
        <w:pStyle w:val="Heading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02591144" w14:textId="127B40BF" w:rsidR="00865F5A" w:rsidRPr="00BE5BF7" w:rsidRDefault="00865F5A">
      <w:pPr>
        <w:pStyle w:val="Heading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w:t>
      </w:r>
      <w:r w:rsidR="00F83473">
        <w:t xml:space="preserve"> a prijal taktiež účinné opatrenia zamedzujúce vzniku konfliktu záujmov</w:t>
      </w:r>
      <w:r w:rsidRPr="00BE5BF7">
        <w:t>.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2DF82244" w14:textId="1CF25E66" w:rsidR="00865F5A" w:rsidRPr="00BE5BF7" w:rsidRDefault="00865F5A">
      <w:pPr>
        <w:pStyle w:val="Heading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234745E7" w14:textId="0CC4BFFE" w:rsidR="00C2485B" w:rsidRPr="00BE5BF7" w:rsidRDefault="00C2485B" w:rsidP="00370DE5">
      <w:pPr>
        <w:pStyle w:val="Heading2"/>
      </w:pPr>
      <w:bookmarkStart w:id="212" w:name="_Toc4416499"/>
      <w:bookmarkStart w:id="213" w:name="_Toc4416625"/>
      <w:bookmarkStart w:id="214" w:name="_Toc4416919"/>
      <w:bookmarkStart w:id="215" w:name="_Toc4416968"/>
      <w:bookmarkStart w:id="216" w:name="_Toc48904777"/>
      <w:r w:rsidRPr="00BE5BF7">
        <w:t>Predkladanie ponúk</w:t>
      </w:r>
      <w:bookmarkEnd w:id="211"/>
      <w:bookmarkEnd w:id="212"/>
      <w:bookmarkEnd w:id="213"/>
      <w:bookmarkEnd w:id="214"/>
      <w:bookmarkEnd w:id="215"/>
      <w:bookmarkEnd w:id="216"/>
    </w:p>
    <w:p w14:paraId="00516612" w14:textId="585EA183" w:rsidR="00C2485B" w:rsidRPr="00BE5BF7" w:rsidRDefault="008D1C77" w:rsidP="00E63FCB">
      <w:pPr>
        <w:pStyle w:val="Heading3"/>
      </w:pPr>
      <w:bookmarkStart w:id="217" w:name="_Toc4416626"/>
      <w:bookmarkStart w:id="218" w:name="_Toc4416920"/>
      <w:bookmarkStart w:id="219" w:name="_Toc4416969"/>
      <w:bookmarkStart w:id="220" w:name="_Ref4422340"/>
      <w:bookmarkStart w:id="221" w:name="_Ref4422394"/>
      <w:bookmarkStart w:id="222" w:name="_Ref4422409"/>
      <w:bookmarkStart w:id="223" w:name="_Ref4422725"/>
      <w:bookmarkStart w:id="224" w:name="_Toc48904778"/>
      <w:r w:rsidRPr="00BE5BF7">
        <w:t>Spôsob predloženia ponuky</w:t>
      </w:r>
      <w:bookmarkEnd w:id="217"/>
      <w:bookmarkEnd w:id="218"/>
      <w:bookmarkEnd w:id="219"/>
      <w:bookmarkEnd w:id="220"/>
      <w:bookmarkEnd w:id="221"/>
      <w:bookmarkEnd w:id="222"/>
      <w:bookmarkEnd w:id="223"/>
      <w:bookmarkEnd w:id="224"/>
    </w:p>
    <w:p w14:paraId="0AF3E671" w14:textId="6B5D68DD" w:rsidR="00D64850" w:rsidRPr="00BE5BF7" w:rsidRDefault="00574F19">
      <w:pPr>
        <w:pStyle w:val="Heading4"/>
      </w:pPr>
      <w:bookmarkStart w:id="225" w:name="_Hlk534372883"/>
      <w:bookmarkStart w:id="226" w:name="_Hlk522551330"/>
      <w:r w:rsidRPr="006D75A2">
        <w:t xml:space="preserve">Ak nie je v bode </w:t>
      </w:r>
      <w:r w:rsidRPr="006D75A2">
        <w:fldChar w:fldCharType="begin"/>
      </w:r>
      <w:r w:rsidRPr="006D75A2">
        <w:instrText xml:space="preserve"> REF _Ref534358796 \n \h  \* MERGEFORMAT </w:instrText>
      </w:r>
      <w:r w:rsidRPr="006D75A2">
        <w:fldChar w:fldCharType="separate"/>
      </w:r>
      <w:r>
        <w:t>8.5</w:t>
      </w:r>
      <w:r w:rsidRPr="006D75A2">
        <w:fldChar w:fldCharType="end"/>
      </w:r>
      <w:r w:rsidRPr="006D75A2">
        <w:t xml:space="preserve"> uvedené inak,</w:t>
      </w:r>
      <w:r>
        <w:t xml:space="preserve"> u</w:t>
      </w:r>
      <w:r w:rsidR="00D64850" w:rsidRPr="00BE5BF7">
        <w:t xml:space="preserve">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w:t>
      </w:r>
      <w:r w:rsidR="00D64850" w:rsidRPr="00BE5BF7">
        <w:lastRenderedPageBreak/>
        <w:t>ponuku, Verejný obstarávateľ na ňu nebude prihliadať.</w:t>
      </w:r>
    </w:p>
    <w:p w14:paraId="56AE194C" w14:textId="334B132A" w:rsidR="00D64850" w:rsidRPr="00BE5BF7" w:rsidRDefault="00D64850">
      <w:pPr>
        <w:pStyle w:val="Heading4"/>
      </w:pPr>
      <w:r w:rsidRPr="00BE5BF7">
        <w:t xml:space="preserve">Elektronická ponuka musí byť predložená v určených komunikačných formátoch a určeným spôsobom tak, aby bola zabezpečená pred zmenou jej obsahu. </w:t>
      </w:r>
    </w:p>
    <w:p w14:paraId="700D5298" w14:textId="5242691C" w:rsidR="00D64850" w:rsidRPr="00BE5BF7" w:rsidRDefault="00D64850">
      <w:pPr>
        <w:pStyle w:val="Heading4"/>
      </w:pPr>
      <w:r w:rsidRPr="00BE5BF7">
        <w:t xml:space="preserve">Uchádzač má možnosť registrovať sa do systému JOSEPHINE pomocou hesla i registráciou </w:t>
      </w:r>
      <w:r w:rsidR="007615E6" w:rsidRPr="00BE5BF7">
        <w:br/>
      </w:r>
      <w:r w:rsidRPr="00BE5BF7">
        <w:t>a prihlásením pomocou občianskeho preukazu s elektronickým čipom a bezpečnostným osobným kódom (</w:t>
      </w:r>
      <w:proofErr w:type="spellStart"/>
      <w:r w:rsidRPr="00BE5BF7">
        <w:t>eID</w:t>
      </w:r>
      <w:proofErr w:type="spellEnd"/>
      <w:r w:rsidRPr="00BE5BF7">
        <w:t>).</w:t>
      </w:r>
    </w:p>
    <w:p w14:paraId="4A269731" w14:textId="69EAC5DF" w:rsidR="00D64850" w:rsidRPr="00BE5BF7" w:rsidRDefault="00D64850">
      <w:pPr>
        <w:pStyle w:val="Heading4"/>
      </w:pPr>
      <w:r w:rsidRPr="00BE5BF7">
        <w:t xml:space="preserve">Predkladanie ponúk je umožnené iba autentifikovaným </w:t>
      </w:r>
      <w:r w:rsidR="00AF7670">
        <w:t>záujemcom</w:t>
      </w:r>
      <w:r w:rsidRPr="00BE5BF7">
        <w:t xml:space="preserve">. Autentifikáciu je možné </w:t>
      </w:r>
      <w:r w:rsidR="00BC0CB4" w:rsidRPr="00BE5BF7">
        <w:t xml:space="preserve">vykonať </w:t>
      </w:r>
      <w:r w:rsidRPr="00BE5BF7">
        <w:t xml:space="preserve">nasledovnými spôsobmi: </w:t>
      </w:r>
    </w:p>
    <w:p w14:paraId="458303F3" w14:textId="6E1D2156" w:rsidR="00D64850" w:rsidRPr="00BE5BF7" w:rsidRDefault="00D64850" w:rsidP="006C667D">
      <w:pPr>
        <w:pStyle w:val="Heading6"/>
        <w:rPr>
          <w:rFonts w:cs="Arial"/>
          <w:color w:val="000000"/>
          <w:szCs w:val="20"/>
        </w:rPr>
      </w:pPr>
      <w:r w:rsidRPr="00BE5BF7">
        <w:t>v systéme JOSEPHINE registráciou a prihlásením pomocou občianskeho preukazu s elektronickým čipom a bezpečnostným osobným kódom (</w:t>
      </w:r>
      <w:proofErr w:type="spellStart"/>
      <w:r w:rsidRPr="00BE5BF7">
        <w:t>eID</w:t>
      </w:r>
      <w:proofErr w:type="spellEnd"/>
      <w:r w:rsidRPr="00BE5BF7">
        <w:t xml:space="preserve">). V systéme je </w:t>
      </w:r>
      <w:r w:rsidRPr="00BE5BF7">
        <w:rPr>
          <w:rFonts w:cs="Arial"/>
          <w:color w:val="000000"/>
          <w:szCs w:val="20"/>
        </w:rPr>
        <w:t xml:space="preserve">autentifikovaná spoločnosť, ktorú pomocou </w:t>
      </w:r>
      <w:proofErr w:type="spellStart"/>
      <w:r w:rsidRPr="00BE5BF7">
        <w:rPr>
          <w:rFonts w:cs="Arial"/>
          <w:color w:val="000000"/>
          <w:szCs w:val="20"/>
        </w:rPr>
        <w:t>eID</w:t>
      </w:r>
      <w:proofErr w:type="spellEnd"/>
      <w:r w:rsidRPr="00BE5BF7">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BE5BF7" w:rsidRDefault="00D64850" w:rsidP="006C667D">
      <w:pPr>
        <w:pStyle w:val="Heading6"/>
      </w:pPr>
      <w:r w:rsidRPr="00BE5BF7">
        <w:t xml:space="preserve">nahraním kvalifikovaného elektronického podpisu (napríklad podpisu </w:t>
      </w:r>
      <w:proofErr w:type="spellStart"/>
      <w:r w:rsidRPr="00BE5BF7">
        <w:t>eID</w:t>
      </w:r>
      <w:proofErr w:type="spellEnd"/>
      <w:r w:rsidRPr="00BE5BF7">
        <w:t>) štatutára danej spoločnosti na kartu užívateľa po registrácii a prihlásení do systému JOSEPHINE. Autentifikáciu vykoná poskytovateľ systému JOSEPHINE a to v pracovných dňoch v čase 8.00 – 16.00 hod.</w:t>
      </w:r>
    </w:p>
    <w:p w14:paraId="54829252" w14:textId="538A99C5" w:rsidR="00D64850" w:rsidRPr="00BE5BF7" w:rsidRDefault="00D64850" w:rsidP="006C667D">
      <w:pPr>
        <w:pStyle w:val="Heading6"/>
      </w:pPr>
      <w:r w:rsidRPr="00BE5BF7">
        <w:t xml:space="preserve">vložením </w:t>
      </w:r>
      <w:r w:rsidR="00BC0CB4" w:rsidRPr="00BE5BF7">
        <w:t>plnomocenstva</w:t>
      </w:r>
      <w:r w:rsidRPr="00BE5BF7">
        <w:t xml:space="preserve"> na kartu užívateľa po registrácii, ktor</w:t>
      </w:r>
      <w:r w:rsidR="00BC0CB4" w:rsidRPr="00BE5BF7">
        <w:t>é</w:t>
      </w:r>
      <w:r w:rsidRPr="00BE5BF7">
        <w:t xml:space="preserve"> je podpísan</w:t>
      </w:r>
      <w:r w:rsidR="00BC0CB4" w:rsidRPr="00BE5BF7">
        <w:t>é</w:t>
      </w:r>
      <w:r w:rsidRPr="00BE5BF7">
        <w:t xml:space="preserve"> elektronickým podpisom štatutára aj splnomocnenou osobou, alebo prešl</w:t>
      </w:r>
      <w:r w:rsidR="00BC0CB4" w:rsidRPr="00BE5BF7">
        <w:t>o</w:t>
      </w:r>
      <w:r w:rsidRPr="00BE5BF7">
        <w:t xml:space="preserve"> zaručenou konverziou. Autentifikáciu vykoná poskytovateľ systému JOSEPHINE a to v pracovné dni v čase 8.00 – 16.00 hod.  </w:t>
      </w:r>
    </w:p>
    <w:p w14:paraId="30344349" w14:textId="34F9CAC9" w:rsidR="00D64850" w:rsidRPr="00BE5BF7" w:rsidRDefault="00D64850" w:rsidP="006C667D">
      <w:pPr>
        <w:pStyle w:val="Heading6"/>
      </w:pPr>
      <w:r w:rsidRPr="00BE5BF7">
        <w:t xml:space="preserve">počkaním na autentifikačný kód, ktorý bude poslaný na adresu sídla </w:t>
      </w:r>
      <w:r w:rsidR="00BC0CB4" w:rsidRPr="00BE5BF7">
        <w:t xml:space="preserve">uchádzača </w:t>
      </w:r>
      <w:r w:rsidRPr="00BE5BF7">
        <w:t>do rúk štatutára uchádzača v list</w:t>
      </w:r>
      <w:r w:rsidR="00BC0CB4" w:rsidRPr="00BE5BF7">
        <w:t>innej</w:t>
      </w:r>
      <w:r w:rsidRPr="00BE5BF7">
        <w:t xml:space="preserve"> podobe formou doporučenej pošt</w:t>
      </w:r>
      <w:r w:rsidR="00BC0CB4" w:rsidRPr="00BE5BF7">
        <w:t>ovej zásielky</w:t>
      </w:r>
      <w:r w:rsidRPr="00BE5BF7">
        <w:t>. Lehota na tento úkon sú obvykle 3 pracovné dni a je potrebné s touto lehotou počítať pri vkladaní ponuky.</w:t>
      </w:r>
    </w:p>
    <w:p w14:paraId="600605C9" w14:textId="76DF1DBA" w:rsidR="00D64850" w:rsidRPr="00BE5BF7" w:rsidRDefault="00D64850">
      <w:pPr>
        <w:pStyle w:val="Heading4"/>
      </w:pPr>
      <w:r w:rsidRPr="00BE5BF7">
        <w:t xml:space="preserve">Autentifikovaný </w:t>
      </w:r>
      <w:r w:rsidR="00AF7670">
        <w:t xml:space="preserve">záujemca </w:t>
      </w:r>
      <w:r w:rsidRPr="00BE5BF7">
        <w:t xml:space="preserve">si po prihlásení do systému JOSEPHINE v prehľade zákaziek- zozname obstarávaní vyberie predmetné obstarávanie a vloží svoju ponuku do určeného formulára na príjem ponúk, ktorý nájde v záložke „Ponuky a žiadosti“. </w:t>
      </w:r>
    </w:p>
    <w:p w14:paraId="6218C7AF" w14:textId="3FA10433" w:rsidR="00D64850" w:rsidRPr="00BE5BF7" w:rsidRDefault="00D64850">
      <w:pPr>
        <w:pStyle w:val="Heading4"/>
      </w:pPr>
      <w:bookmarkStart w:id="227" w:name="_Hlk14249881"/>
      <w:r w:rsidRPr="00BE5BF7">
        <w:t xml:space="preserve">Požiadavka </w:t>
      </w:r>
      <w:r w:rsidR="003716D2" w:rsidRPr="00BE5BF7">
        <w:t>V</w:t>
      </w:r>
      <w:r w:rsidRPr="00BE5BF7">
        <w:t xml:space="preserve">erejného obstarávateľa na doklady, dokumenty a ďalšie písomnosti, ktoré musia byť predložené v ponuke je uvedená v bode </w:t>
      </w:r>
      <w:r w:rsidR="00473CD7" w:rsidRPr="00BE5BF7">
        <w:fldChar w:fldCharType="begin"/>
      </w:r>
      <w:r w:rsidR="00473CD7" w:rsidRPr="00BE5BF7">
        <w:instrText xml:space="preserve"> REF _Ref4422946 \n \h </w:instrText>
      </w:r>
      <w:r w:rsidR="008501A8" w:rsidRPr="00BE5BF7">
        <w:instrText xml:space="preserve"> \* MERGEFORMAT </w:instrText>
      </w:r>
      <w:r w:rsidR="00473CD7" w:rsidRPr="00BE5BF7">
        <w:fldChar w:fldCharType="separate"/>
      </w:r>
      <w:r w:rsidR="006F77C5">
        <w:t>8</w:t>
      </w:r>
      <w:r w:rsidR="00473CD7" w:rsidRPr="00BE5BF7">
        <w:fldChar w:fldCharType="end"/>
      </w:r>
      <w:r w:rsidRPr="00BE5BF7">
        <w:t xml:space="preserve"> tejto časti súťažných podkladov. </w:t>
      </w:r>
      <w:r w:rsidR="00196332">
        <w:t>Hodnoty kritérií uvedených v Návrhu na plnenie kritérií u</w:t>
      </w:r>
      <w:r w:rsidR="004966A6">
        <w:t xml:space="preserve">chádzač zároveň pri vkladaní ponuky do systému JOSEPHINE samostatne vyplní </w:t>
      </w:r>
      <w:r w:rsidR="00C86E85">
        <w:t>do elektronického formuláru systému JOSEPHINE</w:t>
      </w:r>
      <w:r w:rsidR="00EB368D">
        <w:t>.</w:t>
      </w:r>
    </w:p>
    <w:bookmarkEnd w:id="227"/>
    <w:p w14:paraId="6AC5D55D" w14:textId="77777777" w:rsidR="00745FC0" w:rsidRPr="006D75A2" w:rsidRDefault="00745FC0" w:rsidP="00745FC0">
      <w:pPr>
        <w:pStyle w:val="Heading4"/>
      </w:pPr>
      <w:r w:rsidRPr="006D75A2">
        <w:t xml:space="preserve">Po úspešnom nahraní ponuky do systému JOSEPHINE je uchádzačovi odoslaný notifikačný informatívny e-mail (a to na emailovú adresu užívateľa uchádzača, ktorý ponuku nahral). </w:t>
      </w:r>
    </w:p>
    <w:p w14:paraId="4297321E" w14:textId="77777777" w:rsidR="00745FC0" w:rsidRPr="006D75A2" w:rsidRDefault="00745FC0" w:rsidP="00745FC0">
      <w:pPr>
        <w:pStyle w:val="Heading4"/>
      </w:pPr>
      <w:r w:rsidRPr="006D75A2">
        <w:t>Ak ponuka obsahuje dôverné informácie, uchádzač ich v ponuke viditeľne označí. V prípade, ak uchádzač vyslovene neoznačí časti svojej ponuky ako dôverné, Verejný obstarávateľ je oprávnený zverejniť celú ponuku uchádzača.</w:t>
      </w:r>
    </w:p>
    <w:p w14:paraId="3D6A80F1" w14:textId="77777777" w:rsidR="00745FC0" w:rsidRPr="006D75A2" w:rsidRDefault="00745FC0" w:rsidP="00745FC0">
      <w:pPr>
        <w:pStyle w:val="Heading4"/>
      </w:pPr>
      <w:r w:rsidRPr="006D75A2">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6D75A2">
        <w:rPr>
          <w:b/>
        </w:rPr>
        <w:t>ZoOÚ</w:t>
      </w:r>
      <w:proofErr w:type="spellEnd"/>
      <w:r w:rsidRPr="006D75A2">
        <w:t xml:space="preserve">“), je zodpovedný za to, a predložením svojej ponuky potvrdzuje, že v rozsahu, v akom to predpisuje </w:t>
      </w:r>
      <w:proofErr w:type="spellStart"/>
      <w:r w:rsidRPr="006D75A2">
        <w:t>ZoOÚ</w:t>
      </w:r>
      <w:proofErr w:type="spellEnd"/>
      <w:r w:rsidRPr="006D75A2">
        <w:t xml:space="preserve"> si od všetkých dotknutých osôb, ktorých osobné údaje sú obsiahnuté v jeho ponuke, zabezpečil všetky potrebné súhlasy </w:t>
      </w:r>
      <w:r w:rsidRPr="006D75A2">
        <w:br/>
        <w:t>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p>
    <w:p w14:paraId="32D61F14" w14:textId="0BAF430A" w:rsidR="00C2485B" w:rsidRPr="00BE5BF7" w:rsidRDefault="00C2485B" w:rsidP="00E63FCB">
      <w:pPr>
        <w:pStyle w:val="Heading3"/>
      </w:pPr>
      <w:bookmarkStart w:id="228" w:name="_Toc522635421"/>
      <w:bookmarkStart w:id="229" w:name="_Toc525293235"/>
      <w:bookmarkStart w:id="230" w:name="_Toc522635422"/>
      <w:bookmarkStart w:id="231" w:name="_Toc525293236"/>
      <w:bookmarkStart w:id="232" w:name="_Toc522635423"/>
      <w:bookmarkStart w:id="233" w:name="_Toc525293237"/>
      <w:bookmarkStart w:id="234" w:name="_Toc522635424"/>
      <w:bookmarkStart w:id="235" w:name="_Toc525293238"/>
      <w:bookmarkStart w:id="236" w:name="_Toc522635425"/>
      <w:bookmarkStart w:id="237" w:name="_Toc525293239"/>
      <w:bookmarkStart w:id="238" w:name="_Toc522635426"/>
      <w:bookmarkStart w:id="239" w:name="_Toc525293240"/>
      <w:bookmarkStart w:id="240" w:name="_Toc522635427"/>
      <w:bookmarkStart w:id="241" w:name="_Toc525293241"/>
      <w:bookmarkStart w:id="242" w:name="_Toc444084956"/>
      <w:bookmarkStart w:id="243" w:name="_Toc4416627"/>
      <w:bookmarkStart w:id="244" w:name="_Toc4416921"/>
      <w:bookmarkStart w:id="245" w:name="_Toc4416970"/>
      <w:bookmarkStart w:id="246" w:name="_Ref4422424"/>
      <w:bookmarkStart w:id="247" w:name="_Ref4422770"/>
      <w:bookmarkStart w:id="248" w:name="_Toc48904779"/>
      <w:bookmarkEnd w:id="225"/>
      <w:bookmarkEnd w:id="226"/>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BE5BF7">
        <w:t>Miesto a lehota na predkladanie ponúk</w:t>
      </w:r>
      <w:bookmarkEnd w:id="242"/>
      <w:bookmarkEnd w:id="243"/>
      <w:bookmarkEnd w:id="244"/>
      <w:bookmarkEnd w:id="245"/>
      <w:bookmarkEnd w:id="246"/>
      <w:bookmarkEnd w:id="247"/>
      <w:bookmarkEnd w:id="248"/>
    </w:p>
    <w:p w14:paraId="22E43E12" w14:textId="30CE3DF4" w:rsidR="00153FF0" w:rsidRPr="006D75A2" w:rsidRDefault="00153FF0" w:rsidP="00153FF0">
      <w:pPr>
        <w:pStyle w:val="Heading4"/>
      </w:pPr>
      <w:bookmarkStart w:id="249" w:name="_Ref528145558"/>
      <w:bookmarkStart w:id="250" w:name="_Hlk534372908"/>
      <w:bookmarkStart w:id="251" w:name="_Hlk522551343"/>
      <w:r w:rsidRPr="006D75A2">
        <w:t xml:space="preserve">Ak je v bode </w:t>
      </w:r>
      <w:r w:rsidRPr="006D75A2">
        <w:fldChar w:fldCharType="begin"/>
      </w:r>
      <w:r w:rsidRPr="006D75A2">
        <w:instrText xml:space="preserve"> REF _Ref534358796 \n \h  \* MERGEFORMAT </w:instrText>
      </w:r>
      <w:r w:rsidRPr="006D75A2">
        <w:fldChar w:fldCharType="separate"/>
      </w:r>
      <w:r>
        <w:t>8.5</w:t>
      </w:r>
      <w:r w:rsidRPr="006D75A2">
        <w:fldChar w:fldCharType="end"/>
      </w:r>
      <w:r w:rsidRPr="006D75A2">
        <w:t xml:space="preserve"> tejto časti súťažných podkladov uvedené, že doklady, dokumenty, iné písomnosti je uchádzač povinný doručiť na adresu: Tatra Tender s.r.o. Krčméryho 16, 811 04 Bratislava, </w:t>
      </w:r>
      <w:r w:rsidRPr="006D75A2">
        <w:lastRenderedPageBreak/>
        <w:t xml:space="preserve">Slovenská republika, tieto musia byť vložené do samostatného uzatvoreného obalu. </w:t>
      </w:r>
    </w:p>
    <w:p w14:paraId="292DEA85" w14:textId="77777777" w:rsidR="00153FF0" w:rsidRDefault="00153FF0" w:rsidP="00153FF0">
      <w:pPr>
        <w:pStyle w:val="Heading4"/>
      </w:pPr>
      <w:r w:rsidRPr="006D75A2">
        <w:t>Obal časti ponuky predkladanej podľa bodu 21.1 vyššie, musí obsahovať nasledovné údaje:</w:t>
      </w:r>
      <w:bookmarkStart w:id="252" w:name="_Ref6402090"/>
    </w:p>
    <w:p w14:paraId="618AA9B6" w14:textId="77777777" w:rsidR="00153FF0" w:rsidRPr="006D75A2" w:rsidRDefault="00153FF0" w:rsidP="006C667D">
      <w:pPr>
        <w:pStyle w:val="Heading6"/>
      </w:pPr>
      <w:r w:rsidRPr="006D75A2">
        <w:t>adresu: Tatra Tender s.r.o. Krčméryho 16, 811 04 Bratislava, Slovenská republika,</w:t>
      </w:r>
      <w:bookmarkEnd w:id="252"/>
    </w:p>
    <w:p w14:paraId="1F9D8A34" w14:textId="77777777" w:rsidR="00153FF0" w:rsidRPr="006D75A2" w:rsidRDefault="00153FF0" w:rsidP="006C667D">
      <w:pPr>
        <w:pStyle w:val="Heading6"/>
      </w:pPr>
      <w:r w:rsidRPr="006D75A2">
        <w:t>adresu uchádzača (názov alebo obchodné meno a adresu sídla alebo miesta podnikania),</w:t>
      </w:r>
    </w:p>
    <w:p w14:paraId="79CBB39F" w14:textId="64AD82B1" w:rsidR="00153FF0" w:rsidRPr="006D75A2" w:rsidRDefault="00153FF0" w:rsidP="006C667D">
      <w:pPr>
        <w:pStyle w:val="Heading6"/>
      </w:pPr>
      <w:r w:rsidRPr="00D24859">
        <w:t>označenie</w:t>
      </w:r>
      <w:r w:rsidRPr="006D75A2">
        <w:t xml:space="preserve"> „</w:t>
      </w:r>
      <w:r w:rsidR="00122A83" w:rsidRPr="00122A83">
        <w:t xml:space="preserve">Zvýšenie energetickej efektívnosti a rekonštrukcia </w:t>
      </w:r>
      <w:r>
        <w:t>kultúrneho domu v obci Lozorno - NEOTVÁRAŤ</w:t>
      </w:r>
      <w:r w:rsidRPr="006D75A2">
        <w:t>“.</w:t>
      </w:r>
    </w:p>
    <w:p w14:paraId="1025C80D" w14:textId="0C0530D2" w:rsidR="00133B55" w:rsidRDefault="00133B55">
      <w:pPr>
        <w:pStyle w:val="Heading4"/>
      </w:pPr>
      <w:bookmarkStart w:id="253" w:name="_Ref4423000"/>
      <w:bookmarkEnd w:id="249"/>
      <w:r w:rsidRPr="00BE5BF7">
        <w:t xml:space="preserve">Lehota na predkladanie ponúk uplynie: </w:t>
      </w:r>
      <w:r w:rsidR="002711C5" w:rsidRPr="0031430E">
        <w:rPr>
          <w:b/>
          <w:bCs/>
        </w:rPr>
        <w:t>15.02.2021</w:t>
      </w:r>
      <w:r w:rsidR="008C15BC" w:rsidRPr="0031430E">
        <w:rPr>
          <w:b/>
          <w:bCs/>
        </w:rPr>
        <w:t xml:space="preserve"> </w:t>
      </w:r>
      <w:r w:rsidRPr="0031430E">
        <w:rPr>
          <w:b/>
          <w:bCs/>
        </w:rPr>
        <w:t>o</w:t>
      </w:r>
      <w:r w:rsidR="0031430E" w:rsidRPr="0031430E">
        <w:rPr>
          <w:b/>
          <w:bCs/>
        </w:rPr>
        <w:t> 23:59</w:t>
      </w:r>
      <w:r w:rsidR="005612BE" w:rsidRPr="0031430E">
        <w:rPr>
          <w:b/>
          <w:bCs/>
        </w:rPr>
        <w:t xml:space="preserve"> </w:t>
      </w:r>
      <w:r w:rsidR="00665CD7" w:rsidRPr="0031430E">
        <w:rPr>
          <w:b/>
          <w:bCs/>
        </w:rPr>
        <w:t>h</w:t>
      </w:r>
      <w:r w:rsidRPr="0031430E">
        <w:rPr>
          <w:b/>
          <w:bCs/>
        </w:rPr>
        <w:t>od.</w:t>
      </w:r>
      <w:r w:rsidRPr="00BE5BF7">
        <w:t xml:space="preserve"> miestneho času.</w:t>
      </w:r>
      <w:bookmarkEnd w:id="253"/>
    </w:p>
    <w:p w14:paraId="2B33255D" w14:textId="766137C9" w:rsidR="001538CA" w:rsidRPr="001538CA" w:rsidRDefault="001538CA" w:rsidP="001538CA">
      <w:pPr>
        <w:pStyle w:val="Heading4"/>
      </w:pPr>
      <w:r w:rsidRPr="006D75A2">
        <w:t xml:space="preserve">Časť ponuky predkladaná podľa bodu </w:t>
      </w:r>
      <w:r w:rsidRPr="006D75A2">
        <w:fldChar w:fldCharType="begin"/>
      </w:r>
      <w:r w:rsidRPr="006D75A2">
        <w:instrText xml:space="preserve"> REF _Ref528145558 \r \h </w:instrText>
      </w:r>
      <w:r>
        <w:instrText xml:space="preserve"> \* MERGEFORMAT </w:instrText>
      </w:r>
      <w:r w:rsidRPr="006D75A2">
        <w:fldChar w:fldCharType="separate"/>
      </w:r>
      <w:r>
        <w:t>21.1</w:t>
      </w:r>
      <w:r w:rsidRPr="006D75A2">
        <w:fldChar w:fldCharType="end"/>
      </w:r>
      <w:r w:rsidRPr="006D75A2">
        <w:t xml:space="preserve"> tejto časti súťažných podkladov doručená po uplynutí lehoty na predkladanie ponúk sa vráti uchádzačom neotvorená. </w:t>
      </w:r>
    </w:p>
    <w:p w14:paraId="1B75DFD5" w14:textId="24A0454F" w:rsidR="008D1C77" w:rsidRPr="00BE5BF7" w:rsidRDefault="00133B55">
      <w:pPr>
        <w:pStyle w:val="Heading4"/>
      </w:pPr>
      <w:r w:rsidRPr="00BE5BF7">
        <w:t>Prípadné predĺženie lehoty na predkladanie ponúk bude uchádzačom dostatočne vopred oznámené formou elektronickej komunikácie v systéme JOSEPHINE.</w:t>
      </w:r>
      <w:bookmarkEnd w:id="250"/>
    </w:p>
    <w:p w14:paraId="1D6972BB" w14:textId="5778FDD0" w:rsidR="00C2485B" w:rsidRPr="00BE5BF7" w:rsidRDefault="00C2485B" w:rsidP="00E63FCB">
      <w:pPr>
        <w:pStyle w:val="Heading3"/>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444084957"/>
      <w:bookmarkStart w:id="261" w:name="_Toc4416628"/>
      <w:bookmarkStart w:id="262" w:name="_Toc4416922"/>
      <w:bookmarkStart w:id="263" w:name="_Toc4416971"/>
      <w:bookmarkStart w:id="264" w:name="_Toc48904780"/>
      <w:bookmarkEnd w:id="251"/>
      <w:bookmarkEnd w:id="254"/>
      <w:bookmarkEnd w:id="255"/>
      <w:bookmarkEnd w:id="256"/>
      <w:bookmarkEnd w:id="257"/>
      <w:bookmarkEnd w:id="258"/>
      <w:bookmarkEnd w:id="259"/>
      <w:r w:rsidRPr="00BE5BF7">
        <w:t>Doplnenie, zmena a odvolanie ponúk</w:t>
      </w:r>
      <w:bookmarkEnd w:id="260"/>
      <w:bookmarkEnd w:id="261"/>
      <w:bookmarkEnd w:id="262"/>
      <w:bookmarkEnd w:id="263"/>
      <w:bookmarkEnd w:id="264"/>
    </w:p>
    <w:p w14:paraId="5589397A" w14:textId="0D5F304F" w:rsidR="001C43B8" w:rsidRDefault="007D783D" w:rsidP="001C43B8">
      <w:pPr>
        <w:pStyle w:val="Heading4"/>
      </w:pPr>
      <w:bookmarkStart w:id="265" w:name="_Hlk522551351"/>
      <w:r w:rsidRPr="00BE5BF7">
        <w:t xml:space="preserve">Uchádzač môže predloženú ponuku stiahnuť, resp. vymazať prostredníctvom funkcionality webovej aplikácie JOSEPHINE do uplynutia lehoty na predkladanie ponúk podľa bodu </w:t>
      </w:r>
      <w:r w:rsidRPr="00BE5BF7">
        <w:fldChar w:fldCharType="begin"/>
      </w:r>
      <w:r w:rsidRPr="00BE5BF7">
        <w:instrText xml:space="preserve"> REF _Ref4423000 \n \h </w:instrText>
      </w:r>
      <w:r w:rsidR="00D46D28" w:rsidRPr="00BE5BF7">
        <w:instrText xml:space="preserve"> \* MERGEFORMAT </w:instrText>
      </w:r>
      <w:r w:rsidRPr="00BE5BF7">
        <w:fldChar w:fldCharType="separate"/>
      </w:r>
      <w:r w:rsidR="006F77C5">
        <w:t>21.2</w:t>
      </w:r>
      <w:r w:rsidRPr="00BE5BF7">
        <w:fldChar w:fldCharType="end"/>
      </w:r>
      <w:r w:rsidRPr="00BE5BF7">
        <w:t xml:space="preserve"> tejto časti súťažných podkladov. Predloženie novej ponuky</w:t>
      </w:r>
      <w:r w:rsidR="001E3224">
        <w:t>, resp. vykonať zmenu ponuky</w:t>
      </w:r>
      <w:r w:rsidRPr="00BE5BF7">
        <w:t xml:space="preserve"> je možné prostredníctvom funkcionality webovej aplikácie JOSEPHINE až po jej predchádzajúcom stiahnutí, resp. vymazaní (kliknutím na tlačidlo „Stiahnuť ponuku“ a predložením novej ponuky). </w:t>
      </w:r>
      <w:r w:rsidR="001C43B8" w:rsidRPr="006D75A2">
        <w:t xml:space="preserve">Predloženie novej časti ponuky, ktorá bola predložená podľa bodu </w:t>
      </w:r>
      <w:r w:rsidR="001C43B8" w:rsidRPr="006D75A2">
        <w:fldChar w:fldCharType="begin"/>
      </w:r>
      <w:r w:rsidR="001C43B8" w:rsidRPr="006D75A2">
        <w:instrText xml:space="preserve"> REF _Ref534358796 \n \h  \* MERGEFORMAT </w:instrText>
      </w:r>
      <w:r w:rsidR="001C43B8" w:rsidRPr="006D75A2">
        <w:fldChar w:fldCharType="separate"/>
      </w:r>
      <w:r w:rsidR="001C43B8">
        <w:t>8.5</w:t>
      </w:r>
      <w:r w:rsidR="001C43B8" w:rsidRPr="006D75A2">
        <w:fldChar w:fldCharType="end"/>
      </w:r>
      <w:r w:rsidR="001C43B8" w:rsidRPr="006D75A2">
        <w:t xml:space="preserve"> tejto časti súťažných podkladov, je možné vykonať tak, že uchádzač do uplynutia lehoty na predkladanie ponúk:</w:t>
      </w:r>
    </w:p>
    <w:p w14:paraId="0C6ED1FE" w14:textId="77777777" w:rsidR="001C43B8" w:rsidRDefault="001C43B8" w:rsidP="006C667D">
      <w:pPr>
        <w:pStyle w:val="Heading6"/>
      </w:pPr>
      <w:r w:rsidRPr="006D75A2">
        <w:t>predloží novú (kompletnú) ponuku prostredníctvom funkcionality webovej aplikácie JOSEPHINE; a</w:t>
      </w:r>
      <w:r w:rsidRPr="00D24859">
        <w:t> </w:t>
      </w:r>
    </w:p>
    <w:p w14:paraId="4699EEF5" w14:textId="23173EA8" w:rsidR="00454A07" w:rsidRPr="00BE5BF7" w:rsidRDefault="001C43B8" w:rsidP="006C667D">
      <w:pPr>
        <w:pStyle w:val="Heading6"/>
      </w:pPr>
      <w:r w:rsidRPr="006D75A2">
        <w:t xml:space="preserve">doručí novú časť ponuky podľa bodu 8.5 tejto časti súťažných podkladov na adresu uvedenú v bode </w:t>
      </w:r>
      <w:r w:rsidRPr="006D75A2">
        <w:fldChar w:fldCharType="begin"/>
      </w:r>
      <w:r w:rsidRPr="006D75A2">
        <w:instrText xml:space="preserve"> REF _Ref6402090 \r \h  \* MERGEFORMAT </w:instrText>
      </w:r>
      <w:r w:rsidRPr="006D75A2">
        <w:fldChar w:fldCharType="separate"/>
      </w:r>
      <w:r>
        <w:t>21.2</w:t>
      </w:r>
      <w:r w:rsidRPr="006D75A2">
        <w:fldChar w:fldCharType="end"/>
      </w:r>
      <w:r w:rsidRPr="006D75A2">
        <w:t xml:space="preserve"> tejto časti súťažných podkladov.</w:t>
      </w:r>
    </w:p>
    <w:p w14:paraId="082CE091" w14:textId="5D30352B" w:rsidR="007600E6" w:rsidRPr="00BE5BF7" w:rsidRDefault="00EF2D37" w:rsidP="00370DE5">
      <w:pPr>
        <w:pStyle w:val="Heading2"/>
      </w:pPr>
      <w:bookmarkStart w:id="266" w:name="_Toc444084958"/>
      <w:bookmarkStart w:id="267" w:name="_Toc4416500"/>
      <w:bookmarkStart w:id="268" w:name="_Toc4416629"/>
      <w:bookmarkStart w:id="269" w:name="_Toc4416923"/>
      <w:bookmarkStart w:id="270" w:name="_Toc4416972"/>
      <w:bookmarkStart w:id="271" w:name="_Toc48904781"/>
      <w:bookmarkEnd w:id="265"/>
      <w:r w:rsidRPr="00BE5BF7">
        <w:t>Otváranie a vyhodnotenie ponúk</w:t>
      </w:r>
      <w:bookmarkEnd w:id="266"/>
      <w:bookmarkEnd w:id="267"/>
      <w:bookmarkEnd w:id="268"/>
      <w:bookmarkEnd w:id="269"/>
      <w:bookmarkEnd w:id="270"/>
      <w:bookmarkEnd w:id="271"/>
    </w:p>
    <w:p w14:paraId="3CAFBEA5" w14:textId="0E170E0D" w:rsidR="00EF2D37" w:rsidRPr="00BE5BF7" w:rsidRDefault="00EF2D37" w:rsidP="00E63FCB">
      <w:pPr>
        <w:pStyle w:val="Heading3"/>
      </w:pPr>
      <w:bookmarkStart w:id="272" w:name="_Toc4416630"/>
      <w:bookmarkStart w:id="273" w:name="_Toc4416924"/>
      <w:bookmarkStart w:id="274" w:name="_Toc4416973"/>
      <w:bookmarkStart w:id="275" w:name="_Toc48904782"/>
      <w:bookmarkStart w:id="276" w:name="_Toc444084959"/>
      <w:r w:rsidRPr="00BE5BF7">
        <w:t>Otváranie ponúk</w:t>
      </w:r>
      <w:bookmarkEnd w:id="272"/>
      <w:bookmarkEnd w:id="273"/>
      <w:bookmarkEnd w:id="274"/>
      <w:bookmarkEnd w:id="275"/>
      <w:r w:rsidRPr="00BE5BF7">
        <w:t xml:space="preserve"> </w:t>
      </w:r>
      <w:bookmarkEnd w:id="276"/>
    </w:p>
    <w:p w14:paraId="002EA768" w14:textId="4C270B2B" w:rsidR="00454A07" w:rsidRPr="00BE5BF7" w:rsidRDefault="00454A07">
      <w:pPr>
        <w:pStyle w:val="Heading4"/>
      </w:pPr>
      <w:r w:rsidRPr="00BE5BF7">
        <w:t xml:space="preserve">Otváranie ponúk vykoná komisia sprístupnením </w:t>
      </w:r>
      <w:r w:rsidR="00F52F60">
        <w:t>ich</w:t>
      </w:r>
      <w:r w:rsidR="00F52F60" w:rsidRPr="00BE5BF7">
        <w:t xml:space="preserve"> </w:t>
      </w:r>
      <w:r w:rsidRPr="00BE5BF7">
        <w:t>obsahu</w:t>
      </w:r>
      <w:r w:rsidR="006740D2" w:rsidRPr="00BE5BF7">
        <w:t xml:space="preserve"> v systéme JOSEPHINE</w:t>
      </w:r>
      <w:r w:rsidRPr="00BE5BF7">
        <w:t xml:space="preserve">. </w:t>
      </w:r>
    </w:p>
    <w:p w14:paraId="1D5AF31F" w14:textId="388F578A" w:rsidR="00E6072D" w:rsidRDefault="00E6072D" w:rsidP="00E6072D">
      <w:pPr>
        <w:pStyle w:val="Heading4"/>
      </w:pPr>
      <w:bookmarkStart w:id="277" w:name="_Ref510512659"/>
      <w:r>
        <w:t xml:space="preserve">Otváranie ponúk sa uskutoční </w:t>
      </w:r>
      <w:r w:rsidRPr="001239DF">
        <w:rPr>
          <w:b/>
          <w:bCs/>
        </w:rPr>
        <w:t>elektronicky</w:t>
      </w:r>
      <w:r>
        <w:t xml:space="preserve">. </w:t>
      </w:r>
      <w:r w:rsidR="00157042">
        <w:t xml:space="preserve">Otváranie ponúk je plánované na </w:t>
      </w:r>
      <w:r w:rsidR="00157042" w:rsidRPr="00157042">
        <w:rPr>
          <w:b/>
          <w:bCs/>
        </w:rPr>
        <w:t>16.02.2021 o 10:00.</w:t>
      </w:r>
      <w:r w:rsidR="00157042">
        <w:t xml:space="preserve"> </w:t>
      </w:r>
      <w:r>
        <w:t xml:space="preserve">Miestom sprístupnenia ponúk je webová adresa https://josephine.proebiz.com/ a totožná záložka ako pri predkladaní ponúk. </w:t>
      </w:r>
    </w:p>
    <w:p w14:paraId="452DB9D0" w14:textId="4AAD8259" w:rsidR="00E6072D" w:rsidRDefault="00E6072D" w:rsidP="00E6072D">
      <w:pPr>
        <w:pStyle w:val="Heading4"/>
      </w:pPr>
      <w:r>
        <w:t xml:space="preserve">Otváranie ponúk komisiou bude v zmysle § 52 ods. 2 ZVO verejné. </w:t>
      </w:r>
    </w:p>
    <w:p w14:paraId="1B613682" w14:textId="77777777" w:rsidR="001239DF" w:rsidRDefault="00E6072D" w:rsidP="00E6072D">
      <w:pPr>
        <w:pStyle w:val="Heading4"/>
      </w:pPr>
      <w:r>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1FDC0BAA" w14:textId="4E1CA1B0" w:rsidR="00454A07" w:rsidRPr="00BE5BF7" w:rsidRDefault="00454A07" w:rsidP="00E6072D">
      <w:pPr>
        <w:pStyle w:val="Heading4"/>
      </w:pPr>
      <w:r w:rsidRPr="00BE5BF7">
        <w:t xml:space="preserve">Komisia zverejní obchodné mená alebo názvy, sídla, miesta podnikania alebo adresy pobytov všetkých uchádzačov a ich návrhy na plnenie kritérií, ktoré sa dajú vyjadriť číslicou, určených </w:t>
      </w:r>
      <w:r w:rsidR="003716D2" w:rsidRPr="00BE5BF7">
        <w:t>V</w:t>
      </w:r>
      <w:r w:rsidRPr="00BE5BF7">
        <w:t>erejným obstarávateľom na vyhodnotenie ponúk; ostatné údaje uvedené v ponuke sa nezverejňujú.</w:t>
      </w:r>
      <w:bookmarkEnd w:id="277"/>
    </w:p>
    <w:p w14:paraId="4325E6C3" w14:textId="0B71DE7B" w:rsidR="00EF2D37" w:rsidRPr="00BE5BF7" w:rsidRDefault="00EF2D37" w:rsidP="00E63FCB">
      <w:pPr>
        <w:pStyle w:val="Heading3"/>
      </w:pPr>
      <w:bookmarkStart w:id="278" w:name="_Toc4416631"/>
      <w:bookmarkStart w:id="279" w:name="_Toc4416925"/>
      <w:bookmarkStart w:id="280" w:name="_Toc4416974"/>
      <w:bookmarkStart w:id="281" w:name="_Ref4423141"/>
      <w:bookmarkStart w:id="282" w:name="_Ref4423334"/>
      <w:bookmarkStart w:id="283" w:name="_Ref4423373"/>
      <w:bookmarkStart w:id="284" w:name="_Toc48904783"/>
      <w:bookmarkStart w:id="285" w:name="_Toc444084960"/>
      <w:r w:rsidRPr="00BE5BF7">
        <w:t>Vyhodnotenie splnenia podmienok účasti, vysvetľovanie a vyhodnocovanie ponúk</w:t>
      </w:r>
      <w:bookmarkEnd w:id="278"/>
      <w:bookmarkEnd w:id="279"/>
      <w:bookmarkEnd w:id="280"/>
      <w:bookmarkEnd w:id="281"/>
      <w:bookmarkEnd w:id="282"/>
      <w:bookmarkEnd w:id="283"/>
      <w:bookmarkEnd w:id="284"/>
      <w:r w:rsidRPr="00BE5BF7">
        <w:t xml:space="preserve"> </w:t>
      </w:r>
      <w:bookmarkEnd w:id="285"/>
    </w:p>
    <w:p w14:paraId="02A61845" w14:textId="3ECD5AEB" w:rsidR="00006095" w:rsidRDefault="00355BC5">
      <w:pPr>
        <w:pStyle w:val="Heading4"/>
      </w:pPr>
      <w:r>
        <w:t>Keďže</w:t>
      </w:r>
      <w:r w:rsidR="00330269" w:rsidRPr="00330269">
        <w:t xml:space="preserve"> verejný obstarávateľ nepoužije elektronickú aukciu, vyhodnotenie splnenia podmienok účasti a vyhodnotenie ponúk z hľadiska splnenia požiadaviek na predmet zákazky uskutoční </w:t>
      </w:r>
      <w:r w:rsidR="009221E4">
        <w:t>V</w:t>
      </w:r>
      <w:r w:rsidR="009221E4" w:rsidRPr="00330269">
        <w:t xml:space="preserve">erejný </w:t>
      </w:r>
      <w:r w:rsidR="00330269" w:rsidRPr="00330269">
        <w:t xml:space="preserve">obstarávateľ až po vyhodnotení ponúk na základe kritérií na vyhodnotenie ponúk </w:t>
      </w:r>
      <w:r w:rsidR="00330269" w:rsidRPr="00330269">
        <w:rPr>
          <w:b/>
        </w:rPr>
        <w:t>a iba v prípade ponuky uchádzača, ktorý sa umiestnil na prvom mieste v poradí</w:t>
      </w:r>
      <w:r w:rsidR="00330269" w:rsidRPr="00330269">
        <w:t>. Verejný obstarávateľ bude aplikovať postup v</w:t>
      </w:r>
      <w:r w:rsidR="00330269">
        <w:t> </w:t>
      </w:r>
      <w:r w:rsidR="00330269" w:rsidRPr="00330269">
        <w:t>zmysle</w:t>
      </w:r>
      <w:r w:rsidR="00330269">
        <w:t xml:space="preserve"> druhej vety </w:t>
      </w:r>
      <w:r w:rsidR="00330269" w:rsidRPr="00330269">
        <w:t xml:space="preserve">§ </w:t>
      </w:r>
      <w:r w:rsidR="009221E4">
        <w:t>112 ods. 6</w:t>
      </w:r>
      <w:r w:rsidR="00330269" w:rsidRPr="00330269">
        <w:t xml:space="preserve"> </w:t>
      </w:r>
      <w:r w:rsidR="00207AA0">
        <w:t>ZVO</w:t>
      </w:r>
      <w:r w:rsidR="009221E4" w:rsidRPr="009221E4">
        <w:t xml:space="preserve"> </w:t>
      </w:r>
      <w:r w:rsidR="00330269" w:rsidRPr="00330269">
        <w:t>v spojení s</w:t>
      </w:r>
      <w:r w:rsidR="00330269">
        <w:t xml:space="preserve"> príslušnými časťami </w:t>
      </w:r>
      <w:r w:rsidR="00330269" w:rsidRPr="00330269">
        <w:t xml:space="preserve">§ 55 ods. 1 </w:t>
      </w:r>
      <w:r w:rsidR="00207AA0">
        <w:t>ZVO</w:t>
      </w:r>
      <w:r w:rsidR="00330269" w:rsidRPr="00330269">
        <w:t>.</w:t>
      </w:r>
      <w:bookmarkStart w:id="286" w:name="page15"/>
      <w:bookmarkEnd w:id="286"/>
      <w:r w:rsidR="00006095">
        <w:t xml:space="preserve"> Verejný obstarávateľ teda bude vyhodnocovať ponuku uchádzača </w:t>
      </w:r>
      <w:r w:rsidR="00006095">
        <w:lastRenderedPageBreak/>
        <w:t xml:space="preserve">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BE5BF7" w:rsidRDefault="00006095">
      <w:pPr>
        <w:pStyle w:val="Heading4"/>
      </w:pPr>
      <w:r>
        <w:t>Po</w:t>
      </w:r>
      <w:r w:rsidR="00EF2D37" w:rsidRPr="00BE5BF7">
        <w:t>súdenie splnenia podmienok účasti a vyhodnotenie ponúk komisiou je neverejné.</w:t>
      </w:r>
    </w:p>
    <w:p w14:paraId="2D5F881B" w14:textId="00ADA4FD" w:rsidR="00D70FE6" w:rsidRPr="00BE5BF7" w:rsidRDefault="00D70FE6">
      <w:pPr>
        <w:pStyle w:val="Heading4"/>
      </w:pPr>
      <w:r w:rsidRPr="00BE5BF7">
        <w:t xml:space="preserve">Posúdenie splnenia podmienok účasti uchádzačov podľa </w:t>
      </w:r>
      <w:r w:rsidR="00B927DE" w:rsidRPr="00BE5BF7">
        <w:t>Časti F. Podmienky účasti týchto súťažných podkladov</w:t>
      </w:r>
      <w:r w:rsidRPr="00BE5BF7">
        <w:t xml:space="preserve"> bude založené na posúdení splnenia:</w:t>
      </w:r>
    </w:p>
    <w:p w14:paraId="74D99FED" w14:textId="77777777" w:rsidR="00775370" w:rsidRDefault="00EF2D37" w:rsidP="00A535F7">
      <w:pPr>
        <w:pStyle w:val="Heading6"/>
      </w:pPr>
      <w:r w:rsidRPr="00BE5BF7">
        <w:t>podmienok týkajúcich sa osobného post</w:t>
      </w:r>
      <w:r w:rsidR="003B6043" w:rsidRPr="00BE5BF7">
        <w:t>avenia uchádzača podľa § 32 ZVO,</w:t>
      </w:r>
      <w:r w:rsidR="00B22103" w:rsidRPr="00BE5BF7">
        <w:t xml:space="preserve"> </w:t>
      </w:r>
    </w:p>
    <w:p w14:paraId="1E7E7866" w14:textId="34FE7E7D" w:rsidR="003B6043" w:rsidRPr="00BE5BF7" w:rsidRDefault="003B6043" w:rsidP="006C667D">
      <w:pPr>
        <w:pStyle w:val="Heading6"/>
      </w:pPr>
      <w:r w:rsidRPr="00BE5BF7">
        <w:rPr>
          <w:rFonts w:cs="Arial"/>
          <w:color w:val="000000"/>
          <w:szCs w:val="20"/>
        </w:rPr>
        <w:t>podm</w:t>
      </w:r>
      <w:r w:rsidRPr="00BE5BF7">
        <w:t>ienok technickej a</w:t>
      </w:r>
      <w:r w:rsidR="00793365" w:rsidRPr="00BE5BF7">
        <w:t>lebo</w:t>
      </w:r>
      <w:r w:rsidRPr="00BE5BF7">
        <w:t xml:space="preserve"> odbornej spôsobilosti podľa § 34 až § 36 ZVO.</w:t>
      </w:r>
    </w:p>
    <w:p w14:paraId="1F31F056" w14:textId="03AD4123" w:rsidR="00793365" w:rsidRDefault="00EF2D37" w:rsidP="009F484C">
      <w:pPr>
        <w:pStyle w:val="Heading4"/>
        <w:rPr>
          <w:rFonts w:eastAsia="Times New Roman"/>
          <w:lang w:eastAsia="sk-SK"/>
        </w:rPr>
      </w:pPr>
      <w:r w:rsidRPr="00BE5BF7">
        <w:t xml:space="preserve">Splnenie podmienok účasti uchádzačov </w:t>
      </w:r>
      <w:r w:rsidR="009221E4">
        <w:t>v S</w:t>
      </w:r>
      <w:r w:rsidRPr="00BE5BF7">
        <w:t xml:space="preserve">úťaži sa bude posudzovať na základe dokladov a dokumentov predložených podľa požiadaviek uvedených </w:t>
      </w:r>
      <w:r w:rsidR="00BC0CB4" w:rsidRPr="00BE5BF7">
        <w:t xml:space="preserve">v </w:t>
      </w:r>
      <w:r w:rsidR="00486668" w:rsidRPr="00BE5BF7">
        <w:t>Časti F. Podmienky účasti.</w:t>
      </w:r>
      <w:r w:rsidR="003F6DF0" w:rsidRPr="00BE5BF7">
        <w:t xml:space="preserve"> Jednotným európskym dokumentom pre </w:t>
      </w:r>
      <w:r w:rsidR="003716D2" w:rsidRPr="00BE5BF7">
        <w:t>v</w:t>
      </w:r>
      <w:r w:rsidR="003F6DF0" w:rsidRPr="00BE5BF7">
        <w:t xml:space="preserve">erejné obstarávanie (JED) môže uchádzač predbežne nahradiť doklady na preukázanie splnenia podmienok účasti určené </w:t>
      </w:r>
      <w:r w:rsidR="00A04C69" w:rsidRPr="00BE5BF7">
        <w:t>Verejn</w:t>
      </w:r>
      <w:r w:rsidR="003F6DF0" w:rsidRPr="00BE5BF7">
        <w:t>ým obstarávateľom spôsobom podľa § 39 ZVO (podrobnejšie inštrukcie sú v </w:t>
      </w:r>
      <w:r w:rsidR="00F376A8" w:rsidRPr="00BE5BF7">
        <w:t>P</w:t>
      </w:r>
      <w:r w:rsidR="003F6DF0" w:rsidRPr="00BE5BF7">
        <w:t xml:space="preserve">rílohe č. </w:t>
      </w:r>
      <w:r w:rsidR="00F376A8" w:rsidRPr="00BE5BF7">
        <w:t>A.</w:t>
      </w:r>
      <w:r w:rsidR="001A14A3" w:rsidRPr="00BE5BF7">
        <w:t>6</w:t>
      </w:r>
      <w:r w:rsidR="006C76EB" w:rsidRPr="00BE5BF7">
        <w:t xml:space="preserve"> </w:t>
      </w:r>
      <w:r w:rsidR="003F6DF0" w:rsidRPr="00BE5BF7">
        <w:t xml:space="preserve">týchto súťažných podkladov a na web stránke Úradu pre verejné obstarávanie: </w:t>
      </w:r>
      <w:hyperlink r:id="rId14" w:history="1">
        <w:r w:rsidR="00793365" w:rsidRPr="00BE5BF7">
          <w:rPr>
            <w:rStyle w:val="Hyperlink"/>
          </w:rPr>
          <w:t>https://www.uvo.gov.sk/jednotny-europsky-dokument-pre-verejne-obstaravanie-602.html</w:t>
        </w:r>
      </w:hyperlink>
      <w:r w:rsidR="003F6DF0" w:rsidRPr="00BE5BF7">
        <w:t>).</w:t>
      </w:r>
      <w:r w:rsidR="00793365" w:rsidRPr="00BE5BF7">
        <w:t xml:space="preserve"> </w:t>
      </w:r>
      <w:r w:rsidR="00793365" w:rsidRPr="006043E8">
        <w:rPr>
          <w:rFonts w:eastAsia="Times New Roman"/>
          <w:lang w:eastAsia="sk-SK"/>
        </w:rPr>
        <w:t xml:space="preserve">Verejný obstarávateľ obmedzuje v súvislosti </w:t>
      </w:r>
      <w:r w:rsidR="00BC0CB4" w:rsidRPr="006043E8">
        <w:rPr>
          <w:rFonts w:eastAsia="Times New Roman"/>
          <w:lang w:eastAsia="sk-SK"/>
        </w:rPr>
        <w:t xml:space="preserve">s </w:t>
      </w:r>
      <w:r w:rsidR="00793365" w:rsidRPr="006043E8">
        <w:rPr>
          <w:rFonts w:eastAsia="Times New Roman"/>
          <w:lang w:eastAsia="sk-SK"/>
        </w:rPr>
        <w:t>Jednotným európskym dokumentom informácie požadované na podmienky účasti (týkajúce sa časti IV: Podmienky účasti oddiel A až D) na jednu otázku, s odpoveďou áno alebo nie (</w:t>
      </w:r>
      <w:r w:rsidR="00793365" w:rsidRPr="006043E8">
        <w:rPr>
          <w:rFonts w:eastAsia="Times New Roman" w:cs="Calibri"/>
          <w:lang w:eastAsia="sk-SK"/>
        </w:rPr>
        <w:t>α</w:t>
      </w:r>
      <w:r w:rsidR="00793365" w:rsidRPr="006043E8">
        <w:rPr>
          <w:rFonts w:eastAsia="Times New Roman"/>
          <w:lang w:eastAsia="sk-SK"/>
        </w:rPr>
        <w:t xml:space="preserve">: Globálny údaj pre všetky podmienky účasti), </w:t>
      </w:r>
      <w:proofErr w:type="spellStart"/>
      <w:r w:rsidR="00793365" w:rsidRPr="006043E8">
        <w:rPr>
          <w:rFonts w:eastAsia="Times New Roman"/>
          <w:lang w:eastAsia="sk-SK"/>
        </w:rPr>
        <w:t>t.j</w:t>
      </w:r>
      <w:proofErr w:type="spellEnd"/>
      <w:r w:rsidR="00793365" w:rsidRPr="006043E8">
        <w:rPr>
          <w:rFonts w:eastAsia="Times New Roman"/>
          <w:lang w:eastAsia="sk-SK"/>
        </w:rPr>
        <w:t>. či hospodárske subjekty spĺňajú všetky požadované podmienky účasti, týkajúce sa ekonomického a finančného postavenia a technickej alebo odbornej spôsobilosti.</w:t>
      </w:r>
    </w:p>
    <w:p w14:paraId="22A37355" w14:textId="42CBDA1F" w:rsidR="00732676" w:rsidRPr="00355BC5" w:rsidRDefault="00732676">
      <w:pPr>
        <w:pStyle w:val="Heading4"/>
        <w:rPr>
          <w:lang w:eastAsia="sk-SK"/>
        </w:rPr>
      </w:pPr>
      <w:r w:rsidRPr="00732676">
        <w:rPr>
          <w:lang w:eastAsia="sk-SK"/>
        </w:rPr>
        <w:t xml:space="preserve">Uchádzač môže podľa § 114 ods. 1 ZVO predbežne nahradiť doklady určené </w:t>
      </w:r>
      <w:r>
        <w:rPr>
          <w:lang w:eastAsia="sk-SK"/>
        </w:rPr>
        <w:t>V</w:t>
      </w:r>
      <w:r w:rsidRPr="00732676">
        <w:rPr>
          <w:lang w:eastAsia="sk-SK"/>
        </w:rPr>
        <w:t>erejným obstarávateľom na preukázanie splnenia podmienok účasti aj čestným vyhlásením (vzor čestného vyhlásenia je obsahom Prílohy č.</w:t>
      </w:r>
      <w:r w:rsidR="00AF7670">
        <w:rPr>
          <w:lang w:eastAsia="sk-SK"/>
        </w:rPr>
        <w:t xml:space="preserve"> </w:t>
      </w:r>
      <w:r w:rsidRPr="00732676">
        <w:rPr>
          <w:lang w:eastAsia="sk-SK"/>
        </w:rPr>
        <w:t>A.</w:t>
      </w:r>
      <w:r w:rsidR="0039691C">
        <w:rPr>
          <w:lang w:eastAsia="sk-SK"/>
        </w:rPr>
        <w:t>7</w:t>
      </w:r>
      <w:r w:rsidRPr="00732676">
        <w:rPr>
          <w:lang w:eastAsia="sk-SK"/>
        </w:rPr>
        <w:t xml:space="preserve"> týchto súťažných podkladov), v ktorom vyhlási, že spĺňa všetky podmienky účasti určené </w:t>
      </w:r>
      <w:r w:rsidR="00066832">
        <w:rPr>
          <w:lang w:eastAsia="sk-SK"/>
        </w:rPr>
        <w:t>V</w:t>
      </w:r>
      <w:r w:rsidRPr="00732676">
        <w:rPr>
          <w:lang w:eastAsia="sk-SK"/>
        </w:rPr>
        <w:t xml:space="preserve">erejným obstarávateľom a poskytne </w:t>
      </w:r>
      <w:r w:rsidR="00066832">
        <w:rPr>
          <w:lang w:eastAsia="sk-SK"/>
        </w:rPr>
        <w:t>V</w:t>
      </w:r>
      <w:r w:rsidRPr="00732676">
        <w:rPr>
          <w:lang w:eastAsia="sk-SK"/>
        </w:rPr>
        <w:t>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p>
    <w:p w14:paraId="153ED6A1" w14:textId="127D4E0E" w:rsidR="00E13DC3" w:rsidRPr="00BE5BF7" w:rsidRDefault="00E13DC3">
      <w:pPr>
        <w:pStyle w:val="Heading4"/>
      </w:pPr>
      <w:bookmarkStart w:id="287" w:name="_Hlk534373008"/>
      <w:r w:rsidRPr="00BE5BF7">
        <w:t xml:space="preserve">Ceny uvedené v ponukách uchádzačov sa budú vyhodnocovať v mene euro (EUR). Hodnotené budú ceny </w:t>
      </w:r>
      <w:r w:rsidR="00851C8C" w:rsidRPr="00BE5BF7">
        <w:t>vrátane</w:t>
      </w:r>
      <w:r w:rsidRPr="00BE5BF7">
        <w:t xml:space="preserve"> DPH.</w:t>
      </w:r>
    </w:p>
    <w:p w14:paraId="68E1E002" w14:textId="7E7DA518" w:rsidR="00EF2D37" w:rsidRPr="00BE5BF7" w:rsidRDefault="00EF2D37" w:rsidP="00E63FCB">
      <w:pPr>
        <w:pStyle w:val="Heading3"/>
      </w:pPr>
      <w:bookmarkStart w:id="288" w:name="_Toc534377217"/>
      <w:bookmarkStart w:id="289" w:name="_Toc534377218"/>
      <w:bookmarkStart w:id="290" w:name="_Toc534377219"/>
      <w:bookmarkStart w:id="291" w:name="_Toc534377220"/>
      <w:bookmarkStart w:id="292" w:name="_Toc534377221"/>
      <w:bookmarkStart w:id="293" w:name="_Toc534377222"/>
      <w:bookmarkStart w:id="294" w:name="_Toc534377223"/>
      <w:bookmarkStart w:id="295" w:name="_Toc534377224"/>
      <w:bookmarkStart w:id="296" w:name="_Toc534377225"/>
      <w:bookmarkStart w:id="297" w:name="_Toc534377226"/>
      <w:bookmarkStart w:id="298" w:name="_Toc534377227"/>
      <w:bookmarkStart w:id="299" w:name="_Toc534377228"/>
      <w:bookmarkStart w:id="300" w:name="_Toc534377229"/>
      <w:bookmarkStart w:id="301" w:name="_Toc534377230"/>
      <w:bookmarkStart w:id="302" w:name="_Toc534377231"/>
      <w:bookmarkStart w:id="303" w:name="_Toc534377232"/>
      <w:bookmarkStart w:id="304" w:name="_Toc534377233"/>
      <w:bookmarkStart w:id="305" w:name="_Toc534377234"/>
      <w:bookmarkStart w:id="306" w:name="_Toc534377235"/>
      <w:bookmarkStart w:id="307" w:name="_Toc534377236"/>
      <w:bookmarkStart w:id="308" w:name="_Toc534377237"/>
      <w:bookmarkStart w:id="309" w:name="_Toc534377238"/>
      <w:bookmarkStart w:id="310" w:name="_Toc534377239"/>
      <w:bookmarkStart w:id="311" w:name="_Toc534377240"/>
      <w:bookmarkStart w:id="312" w:name="_Toc534377241"/>
      <w:bookmarkStart w:id="313" w:name="_Toc534377242"/>
      <w:bookmarkStart w:id="314" w:name="_Toc534377243"/>
      <w:bookmarkStart w:id="315" w:name="_Toc444084961"/>
      <w:bookmarkStart w:id="316" w:name="_Toc4416632"/>
      <w:bookmarkStart w:id="317" w:name="_Toc4416926"/>
      <w:bookmarkStart w:id="318" w:name="_Toc4416975"/>
      <w:bookmarkStart w:id="319" w:name="_Toc48904784"/>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BE5BF7">
        <w:t xml:space="preserve">Dôvernosť procesu </w:t>
      </w:r>
      <w:r w:rsidR="0035086C" w:rsidRPr="00BE5BF7">
        <w:t>Verejn</w:t>
      </w:r>
      <w:r w:rsidRPr="00BE5BF7">
        <w:t>ého obstarávania</w:t>
      </w:r>
      <w:bookmarkEnd w:id="315"/>
      <w:bookmarkEnd w:id="316"/>
      <w:bookmarkEnd w:id="317"/>
      <w:bookmarkEnd w:id="318"/>
      <w:bookmarkEnd w:id="319"/>
    </w:p>
    <w:p w14:paraId="3C5B8E49" w14:textId="0EFF3411" w:rsidR="00EF2D37" w:rsidRPr="00BE5BF7" w:rsidRDefault="00EF2D37">
      <w:pPr>
        <w:pStyle w:val="Heading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B73BEE">
        <w:t>S</w:t>
      </w:r>
      <w:r w:rsidRPr="00BE5BF7">
        <w:t xml:space="preserve">úťaže poskytovať alebo zverejňovať uvedené informácie o obsahu ponúk ani uchádzačom, ani žiadnym iným tretím osobám. </w:t>
      </w:r>
    </w:p>
    <w:p w14:paraId="1F6E4D08" w14:textId="47E88A5E" w:rsidR="00EF2D37" w:rsidRPr="00BE5BF7" w:rsidRDefault="00EF2D37">
      <w:pPr>
        <w:pStyle w:val="Heading4"/>
      </w:pPr>
      <w:bookmarkStart w:id="320" w:name="_Ref4422446"/>
      <w:r w:rsidRPr="00BE5BF7">
        <w:t>Obchodné tajomstvo a informácie, ktoré uchádzač v ponuke označí za dôverné, nebudú zverejnené alebo inak použité bez predchádzajúceho súhlasu uchádzača, pokiaľ:</w:t>
      </w:r>
      <w:bookmarkEnd w:id="320"/>
    </w:p>
    <w:p w14:paraId="658DDC75" w14:textId="77777777" w:rsidR="00EF2D37" w:rsidRPr="00BE5BF7" w:rsidRDefault="00EF2D37" w:rsidP="006C667D">
      <w:pPr>
        <w:pStyle w:val="Heading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61107FA5" w14:textId="0B8E58B4" w:rsidR="00E57877" w:rsidRPr="00BE5BF7" w:rsidRDefault="00EF2D37" w:rsidP="006C667D">
      <w:pPr>
        <w:pStyle w:val="Heading6"/>
      </w:pPr>
      <w:r w:rsidRPr="00BE5BF7">
        <w:t>z</w:t>
      </w:r>
      <w:r w:rsidRPr="00BE5BF7">
        <w:rPr>
          <w:rFonts w:cstheme="minorBidi"/>
        </w:rPr>
        <w:t> </w:t>
      </w:r>
      <w:r w:rsidRPr="00BE5BF7">
        <w:t>obsahu ponuky bude nepochybne jasné, ktoré informácie považuje uchádzač za dôverné</w:t>
      </w:r>
      <w:r w:rsidR="00E67777" w:rsidRPr="00BE5BF7">
        <w:t>.</w:t>
      </w:r>
    </w:p>
    <w:p w14:paraId="5D9CF09B" w14:textId="57F57E81" w:rsidR="00EF2D37" w:rsidRPr="00BE5BF7" w:rsidRDefault="00EF2D37">
      <w:pPr>
        <w:pStyle w:val="Heading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68C74C50" w14:textId="77777777" w:rsidR="00EF2D37" w:rsidRPr="00BE5BF7" w:rsidRDefault="00EF2D37">
      <w:pPr>
        <w:pStyle w:val="Heading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7AC27001" w:rsidR="00253181" w:rsidRPr="00BE5BF7" w:rsidRDefault="00253181" w:rsidP="00370DE5">
      <w:pPr>
        <w:pStyle w:val="Heading2"/>
        <w:rPr>
          <w:rFonts w:cs="Arial"/>
        </w:rPr>
      </w:pPr>
      <w:bookmarkStart w:id="321" w:name="_Toc444084963"/>
      <w:bookmarkStart w:id="322" w:name="_Toc444084964"/>
      <w:bookmarkStart w:id="323" w:name="_Toc444084965"/>
      <w:bookmarkStart w:id="324" w:name="_Toc444084969"/>
      <w:bookmarkStart w:id="325" w:name="_Toc4416501"/>
      <w:bookmarkStart w:id="326" w:name="_Toc4416633"/>
      <w:bookmarkStart w:id="327" w:name="_Toc4416927"/>
      <w:bookmarkStart w:id="328" w:name="_Toc4416976"/>
      <w:bookmarkStart w:id="329" w:name="_Toc48904785"/>
      <w:bookmarkEnd w:id="321"/>
      <w:bookmarkEnd w:id="322"/>
      <w:bookmarkEnd w:id="323"/>
      <w:r w:rsidRPr="00BE5BF7">
        <w:lastRenderedPageBreak/>
        <w:t>Prijatie ponuky a</w:t>
      </w:r>
      <w:r w:rsidRPr="00BE5BF7">
        <w:rPr>
          <w:rFonts w:cs="Calibri"/>
        </w:rPr>
        <w:t> </w:t>
      </w:r>
      <w:r w:rsidRPr="00BE5BF7">
        <w:t xml:space="preserve">uzavretie </w:t>
      </w:r>
      <w:r w:rsidR="00437C48" w:rsidRPr="00BE5BF7">
        <w:t>z</w:t>
      </w:r>
      <w:r w:rsidR="00876192" w:rsidRPr="00BE5BF7">
        <w:t>mluv</w:t>
      </w:r>
      <w:r w:rsidRPr="00BE5BF7">
        <w:t>y</w:t>
      </w:r>
      <w:bookmarkEnd w:id="324"/>
      <w:bookmarkEnd w:id="325"/>
      <w:bookmarkEnd w:id="326"/>
      <w:bookmarkEnd w:id="327"/>
      <w:bookmarkEnd w:id="328"/>
      <w:bookmarkEnd w:id="329"/>
    </w:p>
    <w:p w14:paraId="2E70C48D" w14:textId="0255892A" w:rsidR="00253181" w:rsidRPr="00BE5BF7" w:rsidRDefault="00253181" w:rsidP="00E63FCB">
      <w:pPr>
        <w:pStyle w:val="Heading3"/>
      </w:pPr>
      <w:bookmarkStart w:id="330" w:name="_Toc444084970"/>
      <w:bookmarkStart w:id="331" w:name="_Toc4416634"/>
      <w:bookmarkStart w:id="332" w:name="_Toc4416928"/>
      <w:bookmarkStart w:id="333" w:name="_Toc4416977"/>
      <w:bookmarkStart w:id="334" w:name="_Toc48904786"/>
      <w:r w:rsidRPr="00BE5BF7">
        <w:t>Vyhodnotenie splnenia podmienok účasti úspešného uchádzača a informácia o výsledku hodnotenia ponúk</w:t>
      </w:r>
      <w:bookmarkEnd w:id="330"/>
      <w:bookmarkEnd w:id="331"/>
      <w:bookmarkEnd w:id="332"/>
      <w:bookmarkEnd w:id="333"/>
      <w:bookmarkEnd w:id="334"/>
    </w:p>
    <w:p w14:paraId="63E6CA8D" w14:textId="6BED20D9" w:rsidR="00851C8C" w:rsidRPr="00BE5BF7" w:rsidRDefault="00066832">
      <w:pPr>
        <w:pStyle w:val="Heading4"/>
      </w:pPr>
      <w:bookmarkStart w:id="335" w:name="_Toc444084971"/>
      <w:bookmarkStart w:id="336" w:name="_Toc4416635"/>
      <w:bookmarkStart w:id="337" w:name="_Toc4416929"/>
      <w:bookmarkStart w:id="338" w:name="_Toc4416978"/>
      <w:bookmarkStart w:id="339" w:name="_Ref4422467"/>
      <w:r w:rsidRPr="00066832">
        <w:t>Verejný obstarávateľ vyhodnotí splnenie podmienok účasti a ponúk z hľadiska splnenia požiadaviek na predmet zákazky po vyhodnotení ponúk na základe kritérií na vyhodnotenie ponúk v súlade s § 112 ods. 6 ZVO uchádzač</w:t>
      </w:r>
      <w:r w:rsidR="00DB2EF0">
        <w:t>a</w:t>
      </w:r>
      <w:r w:rsidRPr="00066832">
        <w:t>, ktor</w:t>
      </w:r>
      <w:r w:rsidR="00DB2EF0">
        <w:t>ý</w:t>
      </w:r>
      <w:r w:rsidRPr="00066832">
        <w:t xml:space="preserve"> sa umiestnil na prvom mieste v poradí.</w:t>
      </w:r>
    </w:p>
    <w:p w14:paraId="27F56FDF" w14:textId="30B26228" w:rsidR="00851C8C" w:rsidRPr="00BE5BF7" w:rsidRDefault="00851C8C" w:rsidP="0076475A">
      <w:pPr>
        <w:pStyle w:val="Heading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377D04E1" w14:textId="55B1E8A2" w:rsidR="00EF2D37" w:rsidRPr="00BE5BF7" w:rsidRDefault="00EF2D37" w:rsidP="00E63FCB">
      <w:pPr>
        <w:pStyle w:val="Heading3"/>
      </w:pPr>
      <w:bookmarkStart w:id="340" w:name="_Toc48904787"/>
      <w:r w:rsidRPr="00BE5BF7">
        <w:t xml:space="preserve">Uzavretie </w:t>
      </w:r>
      <w:r w:rsidR="00437C48" w:rsidRPr="00BE5BF7">
        <w:t>z</w:t>
      </w:r>
      <w:r w:rsidR="00876192" w:rsidRPr="00BE5BF7">
        <w:t>mluv</w:t>
      </w:r>
      <w:r w:rsidRPr="00BE5BF7">
        <w:t>y</w:t>
      </w:r>
      <w:bookmarkEnd w:id="335"/>
      <w:bookmarkEnd w:id="336"/>
      <w:bookmarkEnd w:id="337"/>
      <w:bookmarkEnd w:id="338"/>
      <w:bookmarkEnd w:id="339"/>
      <w:bookmarkEnd w:id="340"/>
    </w:p>
    <w:p w14:paraId="3B87E945" w14:textId="754F31D2" w:rsidR="00385E44" w:rsidRPr="00BE5BF7" w:rsidRDefault="00385E44">
      <w:pPr>
        <w:pStyle w:val="Heading4"/>
      </w:pPr>
      <w:bookmarkStart w:id="341"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 xml:space="preserve">y tak, </w:t>
      </w:r>
      <w:r w:rsidR="00AE5395" w:rsidRPr="008337B8">
        <w:t xml:space="preserve">aby mohla byť uzavretá do lehoty stanovenej Verejným obstarávateľom, ktorá nesmie byť kratšia ako 10 pracovných dní odo dňa uplynutia lehoty podľa </w:t>
      </w:r>
      <w:r w:rsidR="00AE5395" w:rsidRPr="006D75A2">
        <w:t xml:space="preserve"> § 56 ods. 2 až 7 ZVO, ak bol na jej uzavretie písomne vyzvaný</w:t>
      </w:r>
      <w:r w:rsidRPr="00BE5BF7">
        <w:t>.</w:t>
      </w:r>
      <w:bookmarkEnd w:id="341"/>
      <w:r w:rsidRPr="00BE5BF7">
        <w:t xml:space="preserve"> </w:t>
      </w:r>
    </w:p>
    <w:p w14:paraId="680CC711" w14:textId="641A2D06" w:rsidR="00385E44" w:rsidRPr="00BE5BF7" w:rsidRDefault="00385E44">
      <w:pPr>
        <w:pStyle w:val="Heading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FB42BC" w:rsidRPr="00BE5BF7">
        <w:fldChar w:fldCharType="begin"/>
      </w:r>
      <w:r w:rsidR="00FB42BC" w:rsidRPr="00BE5BF7">
        <w:instrText xml:space="preserve"> REF _Ref4423303 \n \h </w:instrText>
      </w:r>
      <w:r w:rsidR="008501A8" w:rsidRPr="00BE5BF7">
        <w:instrText xml:space="preserve"> \* MERGEFORMAT </w:instrText>
      </w:r>
      <w:r w:rsidR="00FB42BC" w:rsidRPr="00BE5BF7">
        <w:fldChar w:fldCharType="separate"/>
      </w:r>
      <w:r w:rsidR="006F77C5">
        <w:t>27.1</w:t>
      </w:r>
      <w:r w:rsidR="00FB42BC" w:rsidRPr="00BE5BF7">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4193961E" w14:textId="77777777" w:rsidR="00AE5395" w:rsidRPr="006D75A2" w:rsidRDefault="00AE5395" w:rsidP="00AE5395">
      <w:pPr>
        <w:pStyle w:val="Heading4"/>
      </w:pPr>
      <w:r w:rsidRPr="006D75A2">
        <w:t xml:space="preserve">Ak uchádzač, ktorý sa umiestnil ako druhý v poradí odmietne uzavrieť zmluvu, neposkytne Verejnému obstarávateľovi riadnu súčinnosť potrebnú na jej uzavretie tak, </w:t>
      </w:r>
      <w:r w:rsidRPr="008337B8">
        <w:t>aby mohla byť uzavretá do lehoty stanovenej Verejným obstarávateľom, ktorá nesmie byť kratšia ako 10 pracovných dní odo dňa</w:t>
      </w:r>
      <w:r w:rsidRPr="006D75A2">
        <w:t xml:space="preserve">, keď bol na jej uzavretie písomne vyzvaný, Verejný obstarávateľ môže uzavrieť zmluvu s uchádzačom, ktorý sa umiestnil ako tretí v poradí. </w:t>
      </w:r>
    </w:p>
    <w:p w14:paraId="482CB422" w14:textId="77777777" w:rsidR="00AE5395" w:rsidRDefault="00AE5395" w:rsidP="00AE5395">
      <w:pPr>
        <w:pStyle w:val="Heading4"/>
      </w:pPr>
      <w:r w:rsidRPr="006D75A2">
        <w:t xml:space="preserve">Uchádzač, ktorý sa umiestnil ako tretí v poradí, je povinný poskytnúť Verejnému obstarávateľovi riadnu súčinnosť, potrebnú na uzavretie zmluvy tak, </w:t>
      </w:r>
      <w:r w:rsidRPr="008337B8">
        <w:t>aby mohla byť uzavretá do lehoty stanovenej Verejným obstarávateľom, ktorá nesmie byť kratšia ako 10 pracovných dní odo dňa</w:t>
      </w:r>
      <w:r w:rsidRPr="006D75A2">
        <w:t>, keď bol na jej uzavretie písomne vyzvaný</w:t>
      </w:r>
      <w:r>
        <w:t>.</w:t>
      </w:r>
    </w:p>
    <w:p w14:paraId="53837D67" w14:textId="6F1CFD24" w:rsidR="00C02D1E" w:rsidRPr="00BE5BF7" w:rsidRDefault="00C02D1E" w:rsidP="00AE5395">
      <w:pPr>
        <w:pStyle w:val="Heading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510490">
        <w:t>prílohu</w:t>
      </w:r>
      <w:r w:rsidR="00CD293F" w:rsidRPr="00CD293F">
        <w:t xml:space="preserve"> </w:t>
      </w:r>
      <w:r w:rsidR="00AE7C14" w:rsidRPr="00BE5BF7">
        <w:t>zmluvy o dielo</w:t>
      </w:r>
      <w:r w:rsidRPr="00BE5BF7">
        <w:t>.</w:t>
      </w:r>
    </w:p>
    <w:p w14:paraId="255DCBA0" w14:textId="77569288" w:rsidR="00F133BC" w:rsidRDefault="00385E44" w:rsidP="00E94C94">
      <w:pPr>
        <w:pStyle w:val="Heading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4F406B62" w14:textId="77777777" w:rsidR="00AF7670" w:rsidRPr="00AF7670" w:rsidRDefault="00AF7670" w:rsidP="00AF7670"/>
    <w:p w14:paraId="2751F4DF" w14:textId="6E3F9499"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6FFD096B" w14:textId="7EE09DBF"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95F4B26" w14:textId="7CBA21FE"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w:t>
      </w:r>
      <w:r w:rsidR="00B73BEE">
        <w:rPr>
          <w:rFonts w:cs="Arial"/>
          <w:szCs w:val="20"/>
        </w:rPr>
        <w:t>S</w:t>
      </w:r>
      <w:r w:rsidRPr="00BE5BF7">
        <w:rPr>
          <w:rFonts w:cs="Arial"/>
          <w:szCs w:val="20"/>
        </w:rPr>
        <w:t>úťaže (vzor)</w:t>
      </w:r>
    </w:p>
    <w:p w14:paraId="37D2E59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30BFBF0F"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47116210"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65B9D2BC" w14:textId="095CD42C" w:rsidR="000A6937" w:rsidRPr="00BE5BF7" w:rsidRDefault="000A6937" w:rsidP="000A6937">
      <w:pPr>
        <w:ind w:left="1985" w:hanging="1276"/>
        <w:rPr>
          <w:rFonts w:cs="Arial"/>
          <w:szCs w:val="20"/>
        </w:rPr>
      </w:pPr>
      <w:r w:rsidRPr="00BE5BF7">
        <w:rPr>
          <w:rFonts w:cs="Arial"/>
          <w:szCs w:val="20"/>
        </w:rPr>
        <w:lastRenderedPageBreak/>
        <w:t>Príloha č. A.</w:t>
      </w:r>
      <w:r w:rsidR="000B4CA9" w:rsidRPr="00BE5BF7">
        <w:rPr>
          <w:rFonts w:cs="Arial"/>
          <w:szCs w:val="20"/>
        </w:rPr>
        <w:t>6</w:t>
      </w:r>
      <w:r w:rsidRPr="00BE5BF7">
        <w:rPr>
          <w:rFonts w:cs="Arial"/>
          <w:szCs w:val="20"/>
        </w:rPr>
        <w:t xml:space="preserve">  </w:t>
      </w:r>
      <w:r w:rsidRPr="00BE5BF7">
        <w:rPr>
          <w:rFonts w:cs="Arial"/>
          <w:szCs w:val="20"/>
        </w:rPr>
        <w:tab/>
        <w:t>Jednotný európsky dokument</w:t>
      </w:r>
    </w:p>
    <w:p w14:paraId="2C9B4A9D" w14:textId="1E14EA74" w:rsidR="00DB2EF0" w:rsidRDefault="00DB2EF0" w:rsidP="000A6937">
      <w:pPr>
        <w:ind w:left="1985" w:hanging="1276"/>
      </w:pPr>
      <w:r>
        <w:t>Príloha č. A.</w:t>
      </w:r>
      <w:r w:rsidR="0039691C">
        <w:t>7</w:t>
      </w:r>
      <w:r>
        <w:tab/>
      </w:r>
      <w:r w:rsidR="000366FA" w:rsidRPr="000366FA">
        <w:t>Čestné vyhlásenie o splnení podmienok účasti</w:t>
      </w:r>
    </w:p>
    <w:p w14:paraId="66E092BC" w14:textId="195AD75D" w:rsidR="00F0716F" w:rsidRPr="00BE5BF7" w:rsidRDefault="00CB6416" w:rsidP="001B3C96">
      <w:pPr>
        <w:pStyle w:val="Heading1"/>
      </w:pPr>
      <w:r w:rsidRPr="00BE5BF7">
        <w:br w:type="page"/>
      </w:r>
      <w:bookmarkStart w:id="342" w:name="_Toc444084972"/>
      <w:bookmarkStart w:id="343" w:name="_Toc4416502"/>
      <w:bookmarkStart w:id="344" w:name="_Toc4416636"/>
      <w:bookmarkStart w:id="345" w:name="_Toc4416930"/>
      <w:bookmarkStart w:id="346" w:name="_Toc4416979"/>
      <w:bookmarkStart w:id="347" w:name="_Toc48904788"/>
      <w:r w:rsidR="00F0716F" w:rsidRPr="00BE5BF7">
        <w:lastRenderedPageBreak/>
        <w:t xml:space="preserve">Opis </w:t>
      </w:r>
      <w:r w:rsidR="0068594A" w:rsidRPr="00BE5BF7">
        <w:t>p</w:t>
      </w:r>
      <w:r w:rsidR="007D674D" w:rsidRPr="00BE5BF7">
        <w:t>redmet</w:t>
      </w:r>
      <w:r w:rsidR="00F0716F" w:rsidRPr="00BE5BF7">
        <w:t>u zákazky</w:t>
      </w:r>
      <w:bookmarkEnd w:id="342"/>
      <w:bookmarkEnd w:id="343"/>
      <w:bookmarkEnd w:id="344"/>
      <w:bookmarkEnd w:id="345"/>
      <w:bookmarkEnd w:id="346"/>
      <w:bookmarkEnd w:id="347"/>
    </w:p>
    <w:p w14:paraId="659AA797" w14:textId="3C2684D7" w:rsidR="003952DC" w:rsidRPr="00A11800" w:rsidRDefault="000B4CA9" w:rsidP="00A11800">
      <w:pPr>
        <w:rPr>
          <w:rFonts w:cs="Arial"/>
          <w:b/>
          <w:szCs w:val="20"/>
        </w:rPr>
      </w:pPr>
      <w:bookmarkStart w:id="348" w:name="_Toc444084984"/>
      <w:r w:rsidRPr="00BE5BF7">
        <w:rPr>
          <w:rFonts w:cs="Arial"/>
          <w:b/>
          <w:szCs w:val="20"/>
        </w:rPr>
        <w:t xml:space="preserve">Nižšie sú stanovené záväzné </w:t>
      </w:r>
      <w:r w:rsidR="00793365" w:rsidRPr="00BE5BF7">
        <w:rPr>
          <w:rFonts w:cs="Arial"/>
          <w:b/>
          <w:szCs w:val="20"/>
        </w:rPr>
        <w:t xml:space="preserve">požiadavky a </w:t>
      </w:r>
      <w:r w:rsidRPr="00BE5BF7">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7DD81120" w14:textId="77777777" w:rsidR="00A11800" w:rsidRPr="00BE5BF7" w:rsidRDefault="00A11800" w:rsidP="00A11800">
      <w:pPr>
        <w:pStyle w:val="Heading3"/>
      </w:pPr>
      <w:bookmarkStart w:id="349" w:name="_Toc17890364"/>
      <w:bookmarkStart w:id="350" w:name="_Toc48904789"/>
      <w:bookmarkStart w:id="351" w:name="_Toc4416503"/>
      <w:bookmarkStart w:id="352" w:name="_Toc4416638"/>
      <w:bookmarkStart w:id="353" w:name="_Toc4416932"/>
      <w:bookmarkStart w:id="354" w:name="_Toc4416981"/>
      <w:r w:rsidRPr="00BE5BF7">
        <w:t>Základný účel obstarania predmetu zákazky</w:t>
      </w:r>
      <w:bookmarkEnd w:id="349"/>
      <w:bookmarkEnd w:id="350"/>
    </w:p>
    <w:p w14:paraId="6515F84D" w14:textId="3812C13A" w:rsidR="00A11800" w:rsidRPr="00BE5BF7" w:rsidRDefault="00A11800" w:rsidP="00A11800">
      <w:pPr>
        <w:pStyle w:val="Heading4"/>
      </w:pPr>
      <w:r w:rsidRPr="00BE5BF7">
        <w:t>Verejný obstarávateľ je vlastníkom budov</w:t>
      </w:r>
      <w:r w:rsidR="00DC494F">
        <w:t>y</w:t>
      </w:r>
      <w:r w:rsidR="001953CB" w:rsidRPr="001953CB">
        <w:t xml:space="preserve"> </w:t>
      </w:r>
      <w:r w:rsidR="00B15210">
        <w:t>Kultúrneho domu Lozorno</w:t>
      </w:r>
      <w:r w:rsidR="00345510">
        <w:t xml:space="preserve"> </w:t>
      </w:r>
      <w:r w:rsidR="00064D06" w:rsidRPr="00064D06">
        <w:t>a objekt</w:t>
      </w:r>
      <w:r w:rsidR="00064D06">
        <w:t>ov</w:t>
      </w:r>
      <w:r w:rsidR="00064D06" w:rsidRPr="00064D06">
        <w:t xml:space="preserve"> stavebne prislúchajúc</w:t>
      </w:r>
      <w:r w:rsidR="003D10E1">
        <w:t>ich</w:t>
      </w:r>
      <w:r w:rsidR="00064D06" w:rsidRPr="00064D06">
        <w:t xml:space="preserve"> k objektu kultúrneho domu </w:t>
      </w:r>
      <w:r w:rsidR="00345510">
        <w:t>(ďalej len „</w:t>
      </w:r>
      <w:r w:rsidR="00345510">
        <w:rPr>
          <w:b/>
          <w:bCs/>
        </w:rPr>
        <w:t>B</w:t>
      </w:r>
      <w:r w:rsidR="00345510" w:rsidRPr="00345510">
        <w:rPr>
          <w:b/>
          <w:bCs/>
        </w:rPr>
        <w:t>udova</w:t>
      </w:r>
      <w:r w:rsidR="00345510">
        <w:t>“)</w:t>
      </w:r>
      <w:r w:rsidR="001953CB" w:rsidRPr="001953CB">
        <w:t xml:space="preserve"> </w:t>
      </w:r>
      <w:r w:rsidRPr="00BE5BF7">
        <w:t xml:space="preserve">a technických zariadení, ako sú tieto bližšie opísané v príslušných Prílohách tejto Časti B. súťažných podkladov. Predmetom tejto zákazky je súbor opatrení zameraných na (i) zvýšenie energetickej efektívnosti </w:t>
      </w:r>
      <w:r w:rsidR="00345510">
        <w:t>B</w:t>
      </w:r>
      <w:r>
        <w:t>udov</w:t>
      </w:r>
      <w:r w:rsidR="00DC494F">
        <w:t>y</w:t>
      </w:r>
      <w:r>
        <w:t xml:space="preserve"> a </w:t>
      </w:r>
      <w:r w:rsidRPr="00BE5BF7">
        <w:t xml:space="preserve">energetického hospodárstva </w:t>
      </w:r>
      <w:r w:rsidR="00345510">
        <w:t>B</w:t>
      </w:r>
      <w:r w:rsidRPr="00BE5BF7">
        <w:t>udov</w:t>
      </w:r>
      <w:r w:rsidR="00DC494F">
        <w:t>y</w:t>
      </w:r>
      <w:r w:rsidRPr="00BE5BF7">
        <w:t xml:space="preserve"> a (ii) zvýšenie kvality prostredia a faktického stavu </w:t>
      </w:r>
      <w:r w:rsidR="00345510">
        <w:t>B</w:t>
      </w:r>
      <w:r w:rsidRPr="00BE5BF7">
        <w:t>udov</w:t>
      </w:r>
      <w:r w:rsidR="00345510">
        <w:t>y</w:t>
      </w:r>
      <w:r w:rsidRPr="00BE5BF7">
        <w:t>.</w:t>
      </w:r>
      <w:r>
        <w:t xml:space="preserve"> </w:t>
      </w:r>
    </w:p>
    <w:p w14:paraId="16E38F98" w14:textId="77777777" w:rsidR="00A11800" w:rsidRPr="00BE5BF7" w:rsidRDefault="00A11800" w:rsidP="00A11800">
      <w:pPr>
        <w:pStyle w:val="Heading3"/>
      </w:pPr>
      <w:bookmarkStart w:id="355" w:name="_Toc17890365"/>
      <w:bookmarkStart w:id="356" w:name="_Toc48904790"/>
      <w:r w:rsidRPr="00BE5BF7">
        <w:t>Základný opis predmetu zákazky</w:t>
      </w:r>
      <w:bookmarkEnd w:id="355"/>
      <w:bookmarkEnd w:id="356"/>
    </w:p>
    <w:p w14:paraId="33088A18" w14:textId="537CAB4E" w:rsidR="00A11800" w:rsidRPr="00BE5BF7" w:rsidRDefault="00A11800" w:rsidP="00A11800">
      <w:pPr>
        <w:pStyle w:val="Heading4"/>
      </w:pPr>
      <w:r>
        <w:t xml:space="preserve">Podstatou </w:t>
      </w:r>
      <w:r w:rsidRPr="00BE5BF7">
        <w:t xml:space="preserve">plnenia zmluvy o dielo koncipovanej ako tzv. design &amp; </w:t>
      </w:r>
      <w:proofErr w:type="spellStart"/>
      <w:r w:rsidRPr="00BE5BF7">
        <w:t>build</w:t>
      </w:r>
      <w:proofErr w:type="spellEnd"/>
      <w:r w:rsidRPr="00BE5BF7">
        <w:t xml:space="preserve"> (navrhni a postav) model je charakteristický tým, že</w:t>
      </w:r>
      <w:r>
        <w:t xml:space="preserve"> objednávateľ (Verejný obstarávateľ) definuje základné funkčné / výkonnostné znaky a iné parametre obstarávaného predmetu zákazky</w:t>
      </w:r>
      <w:r w:rsidR="001953CB">
        <w:t xml:space="preserve"> </w:t>
      </w:r>
      <w:r>
        <w:t>a zhotoviteľ</w:t>
      </w:r>
      <w:r w:rsidRPr="00BE5BF7">
        <w:t xml:space="preserve">: </w:t>
      </w:r>
    </w:p>
    <w:p w14:paraId="69A68652" w14:textId="2203443C" w:rsidR="00A11800" w:rsidRDefault="00A11800" w:rsidP="006C667D">
      <w:pPr>
        <w:pStyle w:val="Heading6"/>
      </w:pPr>
      <w:r>
        <w:t>n</w:t>
      </w:r>
      <w:r w:rsidRPr="00BE5BF7">
        <w:t>avrhne</w:t>
      </w:r>
      <w:r>
        <w:t xml:space="preserve"> technické prevedenie opatrení</w:t>
      </w:r>
      <w:r w:rsidRPr="00BE5BF7">
        <w:t xml:space="preserve"> a vyhotoví všetku potrebnú projektovú a technickú dokumentáciu potrebnú pre realizáciu opatrení; a</w:t>
      </w:r>
    </w:p>
    <w:p w14:paraId="725D699E" w14:textId="1907AC46" w:rsidR="00A5680E" w:rsidRPr="00A5680E" w:rsidRDefault="00A5680E" w:rsidP="00D15EBB">
      <w:pPr>
        <w:pStyle w:val="Heading6"/>
      </w:pPr>
      <w:r>
        <w:t xml:space="preserve">vykoná všetky </w:t>
      </w:r>
      <w:r w:rsidRPr="00BE5BF7">
        <w:t>inžinierske činnosti potrebné na realizáciu týchto opatrení</w:t>
      </w:r>
      <w:r>
        <w:t xml:space="preserve"> vrátane zabezpečenia všetkých povolení potrebných na realizáciu opatrení</w:t>
      </w:r>
      <w:r w:rsidR="00F00967">
        <w:t>; a</w:t>
      </w:r>
    </w:p>
    <w:p w14:paraId="347BDC32" w14:textId="15E1FBC1" w:rsidR="00A11800" w:rsidRPr="0061320D" w:rsidRDefault="00A11800" w:rsidP="006C667D">
      <w:pPr>
        <w:pStyle w:val="Heading6"/>
      </w:pPr>
      <w:r w:rsidRPr="00BE5BF7">
        <w:t>zhotoví dielo – t. j. vykoná jednotlivé opatrenia</w:t>
      </w:r>
      <w:r w:rsidR="00FE4A31">
        <w:t xml:space="preserve">, ktoré vykonaním resp. zabudovaním, najneskôr však odovzdaním (ak je tak </w:t>
      </w:r>
      <w:r w:rsidR="00462EEB">
        <w:t>v návrhu zmluvy o dielo osobitne uvedené)</w:t>
      </w:r>
      <w:r w:rsidR="00FE4A31">
        <w:t xml:space="preserve"> prejdú </w:t>
      </w:r>
      <w:r w:rsidRPr="00BE5BF7">
        <w:t xml:space="preserve"> do vlastníctva objednávateľa.</w:t>
      </w:r>
    </w:p>
    <w:p w14:paraId="20E74707" w14:textId="7932D8BD" w:rsidR="00F6266E" w:rsidRDefault="00987CE8" w:rsidP="00F6266E">
      <w:pPr>
        <w:pStyle w:val="Heading4"/>
      </w:pPr>
      <w:r>
        <w:t>R</w:t>
      </w:r>
      <w:r w:rsidR="00A11800" w:rsidRPr="00BE5BF7">
        <w:t>ozsah povinných opatrení Verejný obstarávateľ definuje v Prílohe č. B.1 týchto súťažných podkl</w:t>
      </w:r>
      <w:r w:rsidR="00A11800">
        <w:t>a</w:t>
      </w:r>
      <w:r w:rsidR="00A11800" w:rsidRPr="00BE5BF7">
        <w:t xml:space="preserve">dov. Uchádzači </w:t>
      </w:r>
      <w:r w:rsidR="00A11800">
        <w:t>ne</w:t>
      </w:r>
      <w:r w:rsidR="00A11800" w:rsidRPr="00BE5BF7">
        <w:t xml:space="preserve">môžu navrhovať opatrenia nad rámec minimálneho rozsahu definovaných opatrení. </w:t>
      </w:r>
      <w:r w:rsidR="00ED3A7E">
        <w:t xml:space="preserve">Osobitne je uchádzač povinný dodržať minimálne požiadavky </w:t>
      </w:r>
      <w:r w:rsidR="00C9357C">
        <w:t>vyplývajúce z</w:t>
      </w:r>
      <w:r w:rsidR="00ED3A7E">
        <w:t xml:space="preserve"> Prílohy č. B.4 týchto súťažných podkladov – Architektonická štúdia Dom</w:t>
      </w:r>
      <w:r w:rsidR="00F6266E">
        <w:t>u</w:t>
      </w:r>
      <w:r w:rsidR="00ED3A7E">
        <w:t xml:space="preserve"> kultúry Lozorno</w:t>
      </w:r>
      <w:r w:rsidR="00A46201">
        <w:t>, v ktorej sú bližšie popísané povinné náležitosti rekonštrukcie fasády a vybraných dotknutých častí opatrení</w:t>
      </w:r>
      <w:r w:rsidR="00C9357C">
        <w:t>.</w:t>
      </w:r>
      <w:r w:rsidR="00F6266E" w:rsidRPr="00F6266E">
        <w:t xml:space="preserve"> </w:t>
      </w:r>
      <w:r w:rsidR="00F6266E">
        <w:t>Pre účely opisu predmetu zákazky je Architektonická štúdia vo svojom rozsahu záväzná, okrem nasledovných častí architektonickej štúdie, ktoré nie sú predmetom zákazky:</w:t>
      </w:r>
    </w:p>
    <w:p w14:paraId="639CA937" w14:textId="77777777" w:rsidR="00F6266E" w:rsidRDefault="00F6266E" w:rsidP="00C674C6">
      <w:pPr>
        <w:pStyle w:val="Heading6"/>
      </w:pPr>
      <w:r>
        <w:t>vnútorné dispozičné úpravy</w:t>
      </w:r>
    </w:p>
    <w:p w14:paraId="0C147C60" w14:textId="77777777" w:rsidR="00F6266E" w:rsidRDefault="00F6266E" w:rsidP="00C674C6">
      <w:pPr>
        <w:pStyle w:val="Heading6"/>
      </w:pPr>
      <w:r>
        <w:t>úpravy spevnených plôch, okrem plôch bezprostredne dotknutých rekonštrukciou fasád</w:t>
      </w:r>
    </w:p>
    <w:p w14:paraId="08F416BE" w14:textId="77777777" w:rsidR="00F6266E" w:rsidRDefault="00F6266E" w:rsidP="00C674C6">
      <w:pPr>
        <w:pStyle w:val="Heading6"/>
      </w:pPr>
      <w:r>
        <w:t>sadové úpravy</w:t>
      </w:r>
    </w:p>
    <w:p w14:paraId="17191C6A" w14:textId="77777777" w:rsidR="00F6266E" w:rsidRDefault="00F6266E" w:rsidP="00C674C6">
      <w:pPr>
        <w:pStyle w:val="Heading4"/>
        <w:numPr>
          <w:ilvl w:val="0"/>
          <w:numId w:val="0"/>
        </w:numPr>
        <w:ind w:left="709"/>
      </w:pPr>
      <w:r>
        <w:t>Vo všetkých ostatných častiach je Architektonická štúdia záväzná a uchádzač musí pri realizácii predmetu zákazky dodržať (i) navrhovaný spôsob prevedenia všetkých prvkov, ako sú projektovo navrhované v architektonickej štúdii a (ii) všetky materiálno-technicko-estetické požiadavky na prevedenie týchto prvkov, ako sú v architektonickej štúdii popísané.</w:t>
      </w:r>
    </w:p>
    <w:p w14:paraId="3DB753DE" w14:textId="77777777" w:rsidR="00A11800" w:rsidRPr="00BE5BF7" w:rsidRDefault="00A11800" w:rsidP="00A11800">
      <w:pPr>
        <w:pStyle w:val="Heading4"/>
      </w:pPr>
      <w:r w:rsidRPr="00BE5BF7">
        <w:t>Cena predmetu zákazky zahŕňa realizáciu opatrení (podľa okolností - cenu predmetu zákazky vrátane návrhu a projektového spracovania stavebných a technických prvkov, vykonania všetkých potrebných prác, spracovania dokumentácie skutočného vyhotovenia a ostatných plnení definovaných v zmluvách a týchto súťažných podkl</w:t>
      </w:r>
      <w:r>
        <w:t>a</w:t>
      </w:r>
      <w:r w:rsidRPr="00BE5BF7">
        <w:t xml:space="preserve">doch.). </w:t>
      </w:r>
    </w:p>
    <w:p w14:paraId="3D194856" w14:textId="77777777" w:rsidR="00A11800" w:rsidRPr="00BE5BF7" w:rsidRDefault="00A11800" w:rsidP="00A11800">
      <w:pPr>
        <w:pStyle w:val="Heading4"/>
      </w:pPr>
      <w:r w:rsidRPr="00BE5BF7">
        <w:t>Cenu za opatrenia v rámci Verejný obstarávateľ zaplatí po prevzatí opatrení pričom podrobnejšie sú platobné podmienky upravené v návrhu zmluvy o dielo, ktorá bude výsledkom Verejného obstarávania (Príloha č. D.</w:t>
      </w:r>
      <w:r>
        <w:t>1</w:t>
      </w:r>
      <w:r w:rsidRPr="00BE5BF7">
        <w:t xml:space="preserve"> súťažných podkladov).</w:t>
      </w:r>
    </w:p>
    <w:p w14:paraId="0DF8D92C" w14:textId="226E5590" w:rsidR="00A11800" w:rsidRPr="00BE5BF7" w:rsidRDefault="00A11800" w:rsidP="00A11800">
      <w:pPr>
        <w:pStyle w:val="Heading3"/>
      </w:pPr>
      <w:bookmarkStart w:id="357" w:name="_Toc17890366"/>
      <w:bookmarkStart w:id="358" w:name="_Toc48904791"/>
      <w:r w:rsidRPr="00BE5BF7">
        <w:lastRenderedPageBreak/>
        <w:t xml:space="preserve">Charakteristika súčasného stavu </w:t>
      </w:r>
      <w:r w:rsidR="00121CDA">
        <w:t>B</w:t>
      </w:r>
      <w:r>
        <w:t>udov</w:t>
      </w:r>
      <w:bookmarkEnd w:id="357"/>
      <w:r w:rsidR="00121CDA">
        <w:t>y</w:t>
      </w:r>
      <w:bookmarkEnd w:id="358"/>
    </w:p>
    <w:p w14:paraId="1EB01CDE" w14:textId="2324F5A9" w:rsidR="00A11800" w:rsidRPr="00BE5BF7" w:rsidRDefault="00A11800" w:rsidP="00A11800">
      <w:pPr>
        <w:pStyle w:val="Heading4"/>
      </w:pPr>
      <w:r w:rsidRPr="00BE5BF7">
        <w:t xml:space="preserve">Charakteristika </w:t>
      </w:r>
      <w:r w:rsidRPr="00851877">
        <w:t xml:space="preserve">súčasného stavu </w:t>
      </w:r>
      <w:r w:rsidR="00121CDA" w:rsidRPr="00851877">
        <w:t>B</w:t>
      </w:r>
      <w:r w:rsidRPr="00851877">
        <w:t>udov</w:t>
      </w:r>
      <w:r w:rsidR="00345510" w:rsidRPr="00851877">
        <w:t>y</w:t>
      </w:r>
      <w:r w:rsidRPr="00851877">
        <w:t xml:space="preserve"> a </w:t>
      </w:r>
      <w:r w:rsidR="002E34EF" w:rsidRPr="00851877">
        <w:t>súvisiacej</w:t>
      </w:r>
      <w:r w:rsidRPr="00851877">
        <w:t xml:space="preserve"> infraštruktúry Verejného obstarávateľa je opísaná v</w:t>
      </w:r>
      <w:r w:rsidR="00851877">
        <w:t xml:space="preserve"> energetickom audite, ktorý tvorí </w:t>
      </w:r>
      <w:r w:rsidRPr="00851877">
        <w:t>Príloh</w:t>
      </w:r>
      <w:r w:rsidR="00851877">
        <w:t>u</w:t>
      </w:r>
      <w:r w:rsidRPr="00851877">
        <w:t xml:space="preserve"> č. B.3 t</w:t>
      </w:r>
      <w:r w:rsidRPr="0095582F">
        <w:t>ýchto</w:t>
      </w:r>
      <w:r w:rsidRPr="004F52ED">
        <w:t xml:space="preserve"> súťažných podkladov.</w:t>
      </w:r>
    </w:p>
    <w:p w14:paraId="655026BF" w14:textId="77777777" w:rsidR="00A11800" w:rsidRPr="00BE5BF7" w:rsidRDefault="00A11800" w:rsidP="00A11800">
      <w:pPr>
        <w:pStyle w:val="Heading3"/>
      </w:pPr>
      <w:bookmarkStart w:id="359" w:name="_Toc17890367"/>
      <w:bookmarkStart w:id="360" w:name="_Toc48904792"/>
      <w:r w:rsidRPr="00BE5BF7">
        <w:t>Požiadavky na minimálny rozsah realizácie predmetu zákazky a rozsah minimálnych opatrení</w:t>
      </w:r>
      <w:bookmarkEnd w:id="359"/>
      <w:bookmarkEnd w:id="360"/>
    </w:p>
    <w:p w14:paraId="4EEB4CC5" w14:textId="3263EA51" w:rsidR="00A11800" w:rsidRPr="00BE5BF7" w:rsidRDefault="00A11800" w:rsidP="00A11800">
      <w:pPr>
        <w:pStyle w:val="Heading4"/>
      </w:pPr>
      <w:r w:rsidRPr="00BE5BF7">
        <w:t xml:space="preserve">Pre zmluvu o dielo je cieľom navrhnutých opatrení zlepšenie faktického stavu </w:t>
      </w:r>
      <w:r w:rsidR="00121CDA">
        <w:t>B</w:t>
      </w:r>
      <w:r w:rsidRPr="00BE5BF7">
        <w:t>udov</w:t>
      </w:r>
      <w:r w:rsidR="00345510">
        <w:t xml:space="preserve">y </w:t>
      </w:r>
      <w:r w:rsidRPr="00BE5BF7">
        <w:t>Verejného obstarávateľa. Pri plnení predmetu zákazky zabezpečí vybraný uchádzač aktivity minimálne v nasledovnom rozsahu:</w:t>
      </w:r>
    </w:p>
    <w:p w14:paraId="33ED042C" w14:textId="0FC309D9" w:rsidR="00A11800" w:rsidRPr="00BE5BF7" w:rsidRDefault="00A11800" w:rsidP="006C667D">
      <w:pPr>
        <w:pStyle w:val="Heading6"/>
      </w:pPr>
      <w:r w:rsidRPr="00BE5BF7">
        <w:t>podrobný návrh</w:t>
      </w:r>
      <w:r>
        <w:t xml:space="preserve"> </w:t>
      </w:r>
      <w:r w:rsidRPr="00BE5BF7">
        <w:t>technické</w:t>
      </w:r>
      <w:r>
        <w:t>ho</w:t>
      </w:r>
      <w:r w:rsidRPr="00BE5BF7">
        <w:t xml:space="preserve"> </w:t>
      </w:r>
      <w:r>
        <w:t>prevedenia</w:t>
      </w:r>
      <w:r w:rsidRPr="00BE5BF7">
        <w:t xml:space="preserve"> opatrení na zlepšenie faktického stavu </w:t>
      </w:r>
      <w:r w:rsidR="00121CDA">
        <w:t>B</w:t>
      </w:r>
      <w:r w:rsidRPr="00BE5BF7">
        <w:t>udov</w:t>
      </w:r>
      <w:r w:rsidR="00345510">
        <w:t>y</w:t>
      </w:r>
      <w:r w:rsidRPr="00BE5BF7">
        <w:t xml:space="preserve"> Verejného obstarávateľa v súlade s ponukou uchádzača v zmysle podmienok uvedených v týchto súťažných podkladoch;</w:t>
      </w:r>
    </w:p>
    <w:p w14:paraId="26C5E753" w14:textId="7D2D28AE" w:rsidR="00A11800" w:rsidRPr="00BE5BF7" w:rsidRDefault="00A11800" w:rsidP="006C667D">
      <w:pPr>
        <w:pStyle w:val="Heading6"/>
      </w:pPr>
      <w:r w:rsidRPr="00BE5BF7">
        <w:t>projektovú prípravu</w:t>
      </w:r>
      <w:r w:rsidR="00F00967">
        <w:t xml:space="preserve"> (všetky fázy)</w:t>
      </w:r>
      <w:r w:rsidRPr="00BE5BF7">
        <w:t xml:space="preserve"> realizácie opatrení a inžinierske činnosti potrebné na realizáciu týchto opatrení</w:t>
      </w:r>
      <w:r>
        <w:t xml:space="preserve"> vrátane zabezpečenia všetkých povolení potrebných na </w:t>
      </w:r>
      <w:r w:rsidR="006D0A7A">
        <w:t xml:space="preserve">úplnú </w:t>
      </w:r>
      <w:r>
        <w:t>realizáciu opatrení</w:t>
      </w:r>
      <w:r w:rsidRPr="00BE5BF7">
        <w:t>;</w:t>
      </w:r>
    </w:p>
    <w:p w14:paraId="11481EBE" w14:textId="77777777" w:rsidR="00A11800" w:rsidRPr="00BE5BF7" w:rsidRDefault="00A11800" w:rsidP="006C667D">
      <w:pPr>
        <w:pStyle w:val="Heading6"/>
      </w:pPr>
      <w:r w:rsidRPr="00BE5BF7">
        <w:t>praktickú realizáciu opatrení.</w:t>
      </w:r>
    </w:p>
    <w:p w14:paraId="16D00C5C" w14:textId="6A5D98C7" w:rsidR="00A11800" w:rsidRPr="009168F5" w:rsidRDefault="00A11800" w:rsidP="0009326B">
      <w:pPr>
        <w:pStyle w:val="Heading6"/>
        <w:numPr>
          <w:ilvl w:val="0"/>
          <w:numId w:val="0"/>
        </w:numPr>
        <w:ind w:left="709"/>
      </w:pPr>
      <w:r w:rsidRPr="00BE5BF7">
        <w:t>Podrobné podmienky plnenia sú upravené v návrhu zmluvy o</w:t>
      </w:r>
      <w:r w:rsidR="0009326B">
        <w:t> </w:t>
      </w:r>
      <w:r w:rsidRPr="00BE5BF7">
        <w:t>dielo</w:t>
      </w:r>
      <w:r w:rsidR="0009326B">
        <w:t>.</w:t>
      </w:r>
    </w:p>
    <w:p w14:paraId="4676D4C7" w14:textId="77777777" w:rsidR="00A11800" w:rsidRPr="00BE5BF7" w:rsidRDefault="00A11800" w:rsidP="00A11800">
      <w:pPr>
        <w:pStyle w:val="Heading3"/>
      </w:pPr>
      <w:bookmarkStart w:id="361" w:name="_Toc17890368"/>
      <w:bookmarkStart w:id="362" w:name="_Toc48904793"/>
      <w:r w:rsidRPr="00BE5BF7">
        <w:t>Záruka</w:t>
      </w:r>
      <w:bookmarkEnd w:id="361"/>
      <w:bookmarkEnd w:id="362"/>
      <w:r w:rsidRPr="00BE5BF7">
        <w:t xml:space="preserve"> </w:t>
      </w:r>
    </w:p>
    <w:p w14:paraId="57CDA857" w14:textId="77777777" w:rsidR="00A11800" w:rsidRDefault="00A11800" w:rsidP="00A11800">
      <w:pPr>
        <w:pStyle w:val="Heading4"/>
      </w:pPr>
      <w:r w:rsidRPr="00BE5BF7">
        <w:t xml:space="preserve">Záruka za obnovené zariadenia, stavebné prvky a ostatné opatrenia, sú </w:t>
      </w:r>
      <w:r>
        <w:t>nasledovné:</w:t>
      </w:r>
    </w:p>
    <w:p w14:paraId="07BFE77A" w14:textId="02BB230C" w:rsidR="00A11800" w:rsidRDefault="00A11800" w:rsidP="006C667D">
      <w:pPr>
        <w:pStyle w:val="Heading6"/>
      </w:pPr>
      <w:r>
        <w:t xml:space="preserve">pre technologické zariadenia a časti diela, ktoré nemajú povahu stavebných prác trvá po dobu </w:t>
      </w:r>
      <w:r w:rsidR="0076036F">
        <w:t xml:space="preserve">stanovenú výrobcom, najmenej však </w:t>
      </w:r>
      <w:r>
        <w:t>24 mesiacov; a</w:t>
      </w:r>
    </w:p>
    <w:p w14:paraId="681FECF0" w14:textId="23BAEDA6" w:rsidR="00A11800" w:rsidRDefault="00A11800" w:rsidP="006C667D">
      <w:pPr>
        <w:pStyle w:val="Heading6"/>
      </w:pPr>
      <w:r>
        <w:t>pre časti diela, ktoré majú povahu stavebných prác resp. stavby trvá po dobu 60 mesiacov</w:t>
      </w:r>
      <w:r w:rsidR="0009326B">
        <w:t>.</w:t>
      </w:r>
    </w:p>
    <w:p w14:paraId="3D285727" w14:textId="3F506B91" w:rsidR="006D0A7A" w:rsidRDefault="006D0A7A" w:rsidP="00A11800">
      <w:pPr>
        <w:pStyle w:val="Heading4"/>
      </w:pPr>
      <w:r>
        <w:t>Záruka nezačne plynúť skôr, ako bude dielo odovzdané Verejnému obstarávateľovi bez akýchkoľvek vád a nedorobkov.</w:t>
      </w:r>
    </w:p>
    <w:p w14:paraId="2BD1A72E" w14:textId="487EA262" w:rsidR="00A11800" w:rsidRPr="00BE5BF7" w:rsidRDefault="00A11800" w:rsidP="00A11800">
      <w:pPr>
        <w:pStyle w:val="Heading4"/>
      </w:pPr>
      <w:r>
        <w:t xml:space="preserve">Bližšie podmienky sú </w:t>
      </w:r>
      <w:r w:rsidRPr="00BE5BF7">
        <w:t xml:space="preserve">špecifikované v návrhu </w:t>
      </w:r>
      <w:r>
        <w:t>zmluvy o dielo</w:t>
      </w:r>
      <w:r w:rsidRPr="00BE5BF7">
        <w:t xml:space="preserve"> a sú podrobnejšie popísané v Prílohe č. D.1 týchto súťažných podkladov. </w:t>
      </w:r>
    </w:p>
    <w:p w14:paraId="25074A15" w14:textId="77777777" w:rsidR="00A11800" w:rsidRPr="00BE5BF7" w:rsidRDefault="00A11800" w:rsidP="00A11800">
      <w:pPr>
        <w:pStyle w:val="Heading3"/>
      </w:pPr>
      <w:bookmarkStart w:id="363" w:name="_Toc17890369"/>
      <w:bookmarkStart w:id="364" w:name="_Toc48904794"/>
      <w:r w:rsidRPr="00BE5BF7">
        <w:t>Miesto realizácie predmetu zákazky</w:t>
      </w:r>
      <w:bookmarkEnd w:id="363"/>
      <w:bookmarkEnd w:id="364"/>
    </w:p>
    <w:p w14:paraId="36E389EF" w14:textId="48FCC9AB" w:rsidR="00121CDA" w:rsidRPr="00BE5BF7" w:rsidRDefault="00121CDA" w:rsidP="00121CDA">
      <w:pPr>
        <w:pStyle w:val="Heading4"/>
      </w:pPr>
      <w:r w:rsidRPr="00BE5BF7">
        <w:t xml:space="preserve">Miestom realizácie predmetu zákazky </w:t>
      </w:r>
      <w:r>
        <w:t>je:</w:t>
      </w:r>
      <w:r w:rsidRPr="00BE5BF7">
        <w:t xml:space="preserve"> </w:t>
      </w:r>
      <w:r w:rsidR="0076036F" w:rsidRPr="0076036F">
        <w:t>Športové námestie 657, 900 55 Lozorno, bližšie popísané v Prílohe č. B.1 tejto časti súťažných podkladov</w:t>
      </w:r>
      <w:r w:rsidRPr="00BE5BF7">
        <w:t xml:space="preserve">. </w:t>
      </w:r>
    </w:p>
    <w:p w14:paraId="0BCBDE32" w14:textId="77777777" w:rsidR="00A11800" w:rsidRPr="00BE5BF7" w:rsidRDefault="00A11800" w:rsidP="00A11800">
      <w:pPr>
        <w:pStyle w:val="Heading3"/>
      </w:pPr>
      <w:bookmarkStart w:id="365" w:name="_Toc17890379"/>
      <w:bookmarkStart w:id="366" w:name="_Toc48904795"/>
      <w:r w:rsidRPr="00BE5BF7">
        <w:t>Termín realizácie predmetu zákazky</w:t>
      </w:r>
      <w:bookmarkEnd w:id="365"/>
      <w:bookmarkEnd w:id="366"/>
    </w:p>
    <w:p w14:paraId="2717DED6" w14:textId="3D4A1C74" w:rsidR="00A11800" w:rsidRPr="00F771CB" w:rsidRDefault="00E97D8C" w:rsidP="00A11800">
      <w:pPr>
        <w:pStyle w:val="Heading4"/>
      </w:pPr>
      <w:r w:rsidRPr="00BE5BF7">
        <w:t xml:space="preserve">Doba realizácie predmetu zákazky </w:t>
      </w:r>
      <w:r w:rsidRPr="00F771CB">
        <w:t xml:space="preserve">bude </w:t>
      </w:r>
      <w:r w:rsidRPr="00F771CB">
        <w:rPr>
          <w:b/>
          <w:bCs/>
        </w:rPr>
        <w:t>maximálne 16 mesiacov</w:t>
      </w:r>
      <w:r w:rsidRPr="00F771CB">
        <w:t>, pričom čiastkovo sa uplatňujú nasledovné lehoty</w:t>
      </w:r>
      <w:r w:rsidR="00A11800" w:rsidRPr="00F771CB">
        <w:t>:</w:t>
      </w:r>
    </w:p>
    <w:p w14:paraId="2A8F58E7" w14:textId="77777777" w:rsidR="00F941D3" w:rsidRPr="00F771CB" w:rsidRDefault="00F941D3" w:rsidP="00F941D3">
      <w:pPr>
        <w:pStyle w:val="Heading6"/>
      </w:pPr>
      <w:r w:rsidRPr="00F771CB">
        <w:t xml:space="preserve">vyprojektovanie a dokončenie projektovej a ostatnej dokumentácie a zabezpečenie vydania všetkých právoplatných povolení potrebných na realizáciu opatrení do </w:t>
      </w:r>
      <w:r w:rsidRPr="00F771CB">
        <w:rPr>
          <w:b/>
          <w:bCs/>
        </w:rPr>
        <w:t>4 mesiacov</w:t>
      </w:r>
      <w:r w:rsidRPr="00F771CB">
        <w:t xml:space="preserve"> od nadobudnutia účinnosti zmluvy; </w:t>
      </w:r>
    </w:p>
    <w:p w14:paraId="5852511C" w14:textId="77777777" w:rsidR="00F941D3" w:rsidRPr="00F771CB" w:rsidRDefault="00F941D3" w:rsidP="00F941D3">
      <w:pPr>
        <w:pStyle w:val="Heading6"/>
      </w:pPr>
      <w:r w:rsidRPr="00F771CB">
        <w:t xml:space="preserve">vykonanie diela (všetkých opatrení) najneskôr do </w:t>
      </w:r>
      <w:r w:rsidRPr="00F771CB">
        <w:rPr>
          <w:b/>
          <w:bCs/>
        </w:rPr>
        <w:t>16 mesiacov</w:t>
      </w:r>
      <w:r w:rsidRPr="00F771CB">
        <w:t xml:space="preserve"> od nadobudnutia účinnosti zmluvy.</w:t>
      </w:r>
    </w:p>
    <w:p w14:paraId="62E6A544" w14:textId="77777777" w:rsidR="00A11800" w:rsidRPr="00BE5BF7" w:rsidRDefault="00A11800" w:rsidP="00A11800">
      <w:pPr>
        <w:pStyle w:val="Heading3"/>
      </w:pPr>
      <w:bookmarkStart w:id="367" w:name="_Toc17890380"/>
      <w:bookmarkStart w:id="368" w:name="_Toc48904796"/>
      <w:r w:rsidRPr="00BE5BF7">
        <w:t>Ďalšie požiadavky na realizáciu predmetu zákazky</w:t>
      </w:r>
      <w:bookmarkEnd w:id="367"/>
      <w:bookmarkEnd w:id="368"/>
      <w:r w:rsidRPr="00BE5BF7">
        <w:t xml:space="preserve"> </w:t>
      </w:r>
    </w:p>
    <w:p w14:paraId="455F1B03" w14:textId="77777777" w:rsidR="00A11800" w:rsidRPr="00BE5BF7" w:rsidRDefault="00A11800" w:rsidP="00A11800">
      <w:pPr>
        <w:pStyle w:val="Heading4"/>
      </w:pPr>
      <w:r w:rsidRPr="00BE5BF7">
        <w:t xml:space="preserve">Podrobný obsah realizácie predmetu zákazky sú špecifikované v návrhu </w:t>
      </w:r>
      <w:r>
        <w:t>zmluvy o dielo</w:t>
      </w:r>
      <w:r w:rsidRPr="00BE5BF7">
        <w:t xml:space="preserve"> v Prílohe č. D.1. týchto súťažných podkladov. Verejný obstarávateľ považuje všetky obchodné podmienky za súčasť predmetu zákazky (upravujúce spôsob jeho realizácie).</w:t>
      </w:r>
    </w:p>
    <w:p w14:paraId="6C9C1ED9" w14:textId="77777777" w:rsidR="00A11800" w:rsidRPr="00BE5BF7" w:rsidRDefault="00A11800" w:rsidP="00A11800">
      <w:pPr>
        <w:rPr>
          <w:rFonts w:cs="Arial"/>
          <w:szCs w:val="20"/>
        </w:rPr>
      </w:pPr>
      <w:r w:rsidRPr="00BE5BF7">
        <w:rPr>
          <w:rFonts w:cs="Arial"/>
          <w:szCs w:val="20"/>
        </w:rPr>
        <w:t xml:space="preserve"> </w:t>
      </w:r>
    </w:p>
    <w:p w14:paraId="3C586617" w14:textId="77777777" w:rsidR="00A11800" w:rsidRPr="00BE5BF7" w:rsidRDefault="00A11800" w:rsidP="00A11800">
      <w:pPr>
        <w:ind w:left="709"/>
        <w:rPr>
          <w:rFonts w:eastAsiaTheme="majorEastAsia" w:cs="Arial"/>
          <w:b/>
          <w:szCs w:val="20"/>
        </w:rPr>
      </w:pPr>
      <w:r w:rsidRPr="00BE5BF7">
        <w:rPr>
          <w:rFonts w:eastAsiaTheme="majorEastAsia" w:cs="Arial"/>
          <w:b/>
          <w:szCs w:val="20"/>
        </w:rPr>
        <w:lastRenderedPageBreak/>
        <w:t>Prílohy Časti B. Súťažných podkladov</w:t>
      </w:r>
    </w:p>
    <w:p w14:paraId="2651528E" w14:textId="7C8F15AE" w:rsidR="00A11800" w:rsidRPr="00BE5BF7" w:rsidRDefault="00A11800" w:rsidP="00A11800">
      <w:pPr>
        <w:ind w:left="2127" w:hanging="1418"/>
      </w:pPr>
      <w:r w:rsidRPr="00BE5BF7">
        <w:rPr>
          <w:rFonts w:cs="Arial"/>
          <w:szCs w:val="20"/>
        </w:rPr>
        <w:t>Príloha č. B.1</w:t>
      </w:r>
      <w:r w:rsidRPr="00BE5BF7">
        <w:rPr>
          <w:rFonts w:cs="Arial"/>
          <w:szCs w:val="20"/>
        </w:rPr>
        <w:tab/>
      </w:r>
      <w:r w:rsidR="006F1316">
        <w:rPr>
          <w:rFonts w:cs="Arial"/>
          <w:szCs w:val="20"/>
        </w:rPr>
        <w:t>R</w:t>
      </w:r>
      <w:r w:rsidRPr="00BE5BF7">
        <w:rPr>
          <w:rFonts w:cs="Arial"/>
          <w:szCs w:val="20"/>
        </w:rPr>
        <w:t>ozsah</w:t>
      </w:r>
      <w:r w:rsidRPr="00BE5BF7">
        <w:t xml:space="preserve"> povinných opatrení</w:t>
      </w:r>
    </w:p>
    <w:p w14:paraId="18D8CF08" w14:textId="336985EF" w:rsidR="00A11800" w:rsidRPr="00BE5BF7" w:rsidRDefault="00A11800" w:rsidP="00A11800">
      <w:pPr>
        <w:ind w:left="2127" w:hanging="1418"/>
        <w:rPr>
          <w:rFonts w:cs="Arial"/>
          <w:szCs w:val="20"/>
        </w:rPr>
      </w:pPr>
      <w:r w:rsidRPr="00BE5BF7">
        <w:t>Príloha č. B.2</w:t>
      </w:r>
      <w:r w:rsidRPr="00BE5BF7">
        <w:tab/>
      </w:r>
      <w:r w:rsidR="006F1316">
        <w:t>Sumarizácia opatrení</w:t>
      </w:r>
      <w:r w:rsidRPr="00BE5BF7">
        <w:t xml:space="preserve"> (vzorový formulár)</w:t>
      </w:r>
    </w:p>
    <w:p w14:paraId="508B1749" w14:textId="0192B53E" w:rsidR="00A11800" w:rsidRDefault="00A11800" w:rsidP="00A11800">
      <w:pPr>
        <w:ind w:left="2127" w:hanging="1418"/>
        <w:rPr>
          <w:rFonts w:cs="Arial"/>
          <w:szCs w:val="20"/>
        </w:rPr>
      </w:pPr>
      <w:r w:rsidRPr="00BE5BF7">
        <w:rPr>
          <w:rFonts w:cs="Arial"/>
          <w:szCs w:val="20"/>
        </w:rPr>
        <w:t xml:space="preserve">Príloha č. B.3  </w:t>
      </w:r>
      <w:r w:rsidRPr="00BE5BF7">
        <w:rPr>
          <w:rFonts w:cs="Arial"/>
          <w:szCs w:val="20"/>
        </w:rPr>
        <w:tab/>
      </w:r>
      <w:r w:rsidR="00851877">
        <w:rPr>
          <w:rFonts w:cs="Arial"/>
          <w:szCs w:val="20"/>
        </w:rPr>
        <w:t>Energetický audit KD Lozorno</w:t>
      </w:r>
    </w:p>
    <w:p w14:paraId="743FC0A5" w14:textId="1A260D38" w:rsidR="00A46201" w:rsidRPr="004927C4" w:rsidRDefault="00A46201" w:rsidP="00A11800">
      <w:pPr>
        <w:ind w:left="2127" w:hanging="1418"/>
        <w:rPr>
          <w:rFonts w:cs="Arial"/>
          <w:szCs w:val="20"/>
        </w:rPr>
      </w:pPr>
      <w:bookmarkStart w:id="369" w:name="_Hlk57708794"/>
      <w:r>
        <w:rPr>
          <w:rFonts w:cs="Arial"/>
          <w:szCs w:val="20"/>
        </w:rPr>
        <w:t>Príloha č. B.4</w:t>
      </w:r>
      <w:r>
        <w:rPr>
          <w:rFonts w:cs="Arial"/>
          <w:szCs w:val="20"/>
        </w:rPr>
        <w:tab/>
        <w:t>Architektonická štúdia Kultúrny dom Lozorno</w:t>
      </w:r>
    </w:p>
    <w:p w14:paraId="3BE91ACE" w14:textId="21C60344" w:rsidR="002B74EF" w:rsidRPr="004927C4" w:rsidRDefault="002B74EF" w:rsidP="002B74EF">
      <w:pPr>
        <w:ind w:left="2127" w:hanging="1418"/>
        <w:rPr>
          <w:rFonts w:cs="Arial"/>
          <w:szCs w:val="20"/>
        </w:rPr>
      </w:pPr>
      <w:r>
        <w:rPr>
          <w:rFonts w:cs="Arial"/>
          <w:szCs w:val="20"/>
        </w:rPr>
        <w:t>Príloha č. B.5</w:t>
      </w:r>
      <w:r>
        <w:rPr>
          <w:rFonts w:cs="Arial"/>
          <w:szCs w:val="20"/>
        </w:rPr>
        <w:tab/>
      </w:r>
      <w:r w:rsidR="00F64136">
        <w:rPr>
          <w:rFonts w:cs="Arial"/>
          <w:szCs w:val="20"/>
        </w:rPr>
        <w:t>Statický posudok – strecha KD Lozorno</w:t>
      </w:r>
    </w:p>
    <w:bookmarkEnd w:id="369"/>
    <w:p w14:paraId="1A95D62B" w14:textId="79A972FD" w:rsidR="002B74EF" w:rsidRPr="00C674C6" w:rsidRDefault="002B74EF" w:rsidP="00C674C6">
      <w:pPr>
        <w:sectPr w:rsidR="002B74EF" w:rsidRPr="00C674C6" w:rsidSect="001C4E2C">
          <w:headerReference w:type="default" r:id="rId15"/>
          <w:footerReference w:type="default" r:id="rId16"/>
          <w:pgSz w:w="11900" w:h="16840"/>
          <w:pgMar w:top="1134" w:right="1417" w:bottom="1560" w:left="1560" w:header="708" w:footer="708" w:gutter="0"/>
          <w:cols w:space="708"/>
          <w:docGrid w:linePitch="360"/>
        </w:sectPr>
      </w:pPr>
    </w:p>
    <w:p w14:paraId="2057FB57" w14:textId="38211363" w:rsidR="00AB7E74" w:rsidRPr="00BE5BF7" w:rsidRDefault="00AB7E74" w:rsidP="001B3C96">
      <w:pPr>
        <w:pStyle w:val="Heading1"/>
      </w:pPr>
      <w:bookmarkStart w:id="370" w:name="_Toc48904797"/>
      <w:r w:rsidRPr="00BE5BF7">
        <w:lastRenderedPageBreak/>
        <w:t>Spôsob určenia ceny</w:t>
      </w:r>
      <w:bookmarkEnd w:id="348"/>
      <w:bookmarkEnd w:id="351"/>
      <w:bookmarkEnd w:id="352"/>
      <w:bookmarkEnd w:id="353"/>
      <w:bookmarkEnd w:id="354"/>
      <w:bookmarkEnd w:id="370"/>
    </w:p>
    <w:p w14:paraId="5AB616E9" w14:textId="0BA82214" w:rsidR="00AB7E74" w:rsidRPr="00BE5BF7" w:rsidRDefault="00AB7E74" w:rsidP="00E63FCB">
      <w:pPr>
        <w:pStyle w:val="Heading3"/>
      </w:pPr>
      <w:bookmarkStart w:id="371" w:name="_Toc400006306"/>
      <w:bookmarkStart w:id="372" w:name="_Toc444084985"/>
      <w:bookmarkStart w:id="373" w:name="_Toc4416639"/>
      <w:bookmarkStart w:id="374" w:name="_Toc4416933"/>
      <w:bookmarkStart w:id="375" w:name="_Toc4416982"/>
      <w:bookmarkStart w:id="376" w:name="_Toc48904798"/>
      <w:r w:rsidRPr="00BE5BF7">
        <w:t xml:space="preserve">Stanovenie ceny za </w:t>
      </w:r>
      <w:r w:rsidR="0068594A" w:rsidRPr="00BE5BF7">
        <w:t>p</w:t>
      </w:r>
      <w:r w:rsidR="007D674D" w:rsidRPr="00BE5BF7">
        <w:t>redmet</w:t>
      </w:r>
      <w:r w:rsidRPr="00BE5BF7">
        <w:t xml:space="preserve"> zákazky</w:t>
      </w:r>
      <w:bookmarkEnd w:id="371"/>
      <w:bookmarkEnd w:id="372"/>
      <w:bookmarkEnd w:id="373"/>
      <w:bookmarkEnd w:id="374"/>
      <w:bookmarkEnd w:id="375"/>
      <w:bookmarkEnd w:id="376"/>
      <w:r w:rsidR="00D12961" w:rsidRPr="00BE5BF7">
        <w:t xml:space="preserve"> </w:t>
      </w:r>
    </w:p>
    <w:p w14:paraId="7C251DEA" w14:textId="77777777" w:rsidR="007C13AD" w:rsidRPr="00BE5BF7" w:rsidRDefault="007C13AD">
      <w:pPr>
        <w:pStyle w:val="Heading4"/>
      </w:pPr>
      <w:bookmarkStart w:id="377" w:name="_Toc400006307"/>
      <w:bookmarkStart w:id="378" w:name="_Toc444084986"/>
      <w:bookmarkStart w:id="379" w:name="_Toc4416640"/>
      <w:bookmarkStart w:id="380" w:name="_Toc4416934"/>
      <w:bookmarkStart w:id="381" w:name="_Toc4416983"/>
      <w:r w:rsidRPr="00BE5BF7">
        <w:t>Cena za predmet zákazky podľa Časti B.  Opis predmetu zákazky musí byť stanovená v zmysle zákona NR SR č.18/1996 Z. z. o cenách, v platnom znení a vyhlášky MF SR č.87/1996 Z. z., ktorou sa tento vykonáva.</w:t>
      </w:r>
    </w:p>
    <w:p w14:paraId="21501359" w14:textId="0CEC7C1C" w:rsidR="007C13AD" w:rsidRPr="00BE5BF7" w:rsidRDefault="007C13AD">
      <w:pPr>
        <w:pStyle w:val="Heading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w:t>
      </w:r>
      <w:r w:rsidR="005612BE">
        <w:t xml:space="preserve">predmetu zákazky </w:t>
      </w:r>
      <w:r w:rsidR="002A74A3" w:rsidRPr="00BE5BF7">
        <w:t>a poskytovanie súvisiacich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46CB451E" w14:textId="2FF31B4A" w:rsidR="007C13AD" w:rsidRPr="00BE5BF7" w:rsidRDefault="007C13AD">
      <w:pPr>
        <w:pStyle w:val="Heading4"/>
      </w:pPr>
      <w:r w:rsidRPr="00BE5BF7">
        <w:t xml:space="preserve">Základnou zásadou posudzovania cien ponúknutých uchádzačmi je posudzovanie konečnej ceny, ktorú by </w:t>
      </w:r>
      <w:r w:rsidR="003716D2" w:rsidRPr="00BE5BF7">
        <w:t>V</w:t>
      </w:r>
      <w:r w:rsidRPr="00BE5BF7">
        <w:t xml:space="preserve">erejný obstarávateľ bol povinný zaplatiť uchádzačovi v prípade úspechu jeho ponuky v tejto </w:t>
      </w:r>
      <w:r w:rsidR="00B73BEE">
        <w:t>S</w:t>
      </w:r>
      <w:r w:rsidRPr="00BE5BF7">
        <w:t xml:space="preserve">úťaži v súlade s platným právnym režimom upravujúcim akékoľvek dane </w:t>
      </w:r>
      <w:r w:rsidR="00EA5996" w:rsidRPr="00BE5BF7">
        <w:br/>
      </w:r>
      <w:r w:rsidRPr="00BE5BF7">
        <w:t xml:space="preserve">a poplatky vzťahujúce sa na </w:t>
      </w:r>
      <w:r w:rsidR="00821B52" w:rsidRPr="00BE5BF7">
        <w:t>obstaranie</w:t>
      </w:r>
      <w:r w:rsidRPr="00BE5BF7">
        <w:t xml:space="preserve"> predmetu zákazky.  </w:t>
      </w:r>
    </w:p>
    <w:p w14:paraId="17A67633" w14:textId="7A23AF3C" w:rsidR="00AB7E74" w:rsidRPr="00BE5BF7" w:rsidRDefault="00AB7E74" w:rsidP="00E63FCB">
      <w:pPr>
        <w:pStyle w:val="Heading3"/>
      </w:pPr>
      <w:bookmarkStart w:id="382" w:name="_Toc48904799"/>
      <w:r w:rsidRPr="00BE5BF7">
        <w:t xml:space="preserve">Predloženie ceny za </w:t>
      </w:r>
      <w:r w:rsidR="0068594A" w:rsidRPr="00BE5BF7">
        <w:t>p</w:t>
      </w:r>
      <w:r w:rsidR="007D674D" w:rsidRPr="00BE5BF7">
        <w:t>redmet</w:t>
      </w:r>
      <w:r w:rsidRPr="00BE5BF7">
        <w:t xml:space="preserve"> zákazky</w:t>
      </w:r>
      <w:bookmarkEnd w:id="377"/>
      <w:bookmarkEnd w:id="378"/>
      <w:bookmarkEnd w:id="379"/>
      <w:bookmarkEnd w:id="380"/>
      <w:bookmarkEnd w:id="381"/>
      <w:bookmarkEnd w:id="382"/>
    </w:p>
    <w:p w14:paraId="774336AE" w14:textId="77777777" w:rsidR="00AB7E74" w:rsidRPr="00BE5BF7" w:rsidRDefault="00AB7E74" w:rsidP="00C01EBB">
      <w:pPr>
        <w:pStyle w:val="ListParagraph"/>
        <w:widowControl w:val="0"/>
        <w:numPr>
          <w:ilvl w:val="0"/>
          <w:numId w:val="8"/>
        </w:numPr>
        <w:contextualSpacing w:val="0"/>
        <w:rPr>
          <w:rFonts w:ascii="Cambria" w:hAnsi="Cambria" w:cs="Arial"/>
          <w:vanish/>
        </w:rPr>
      </w:pPr>
    </w:p>
    <w:p w14:paraId="251CF124" w14:textId="0C9EEC05" w:rsidR="00512AF5" w:rsidRPr="00BE5BF7" w:rsidRDefault="00512AF5">
      <w:pPr>
        <w:pStyle w:val="Heading4"/>
      </w:pPr>
      <w:bookmarkStart w:id="383" w:name="_Hlk13568137"/>
      <w:r w:rsidRPr="00BE5BF7">
        <w:t xml:space="preserve">Uchádzač v </w:t>
      </w:r>
      <w:r w:rsidR="00821B52" w:rsidRPr="00BE5BF7">
        <w:t>n</w:t>
      </w:r>
      <w:r w:rsidRPr="00BE5BF7">
        <w:t>ávrhu na plnenie kritérií uvedie navrhovanú celkovú cenu vrátane dane z pridanej hodnoty (ďalej len „</w:t>
      </w:r>
      <w:r w:rsidRPr="00BE5BF7">
        <w:rPr>
          <w:b/>
        </w:rPr>
        <w:t>DPH</w:t>
      </w:r>
      <w:r w:rsidRPr="00BE5BF7">
        <w:t>“)</w:t>
      </w:r>
      <w:r w:rsidR="0086706B">
        <w:t xml:space="preserve"> </w:t>
      </w:r>
      <w:r w:rsidRPr="00BE5BF7">
        <w:t xml:space="preserve">vo výške 20 % z ceny bez DPH. Pri vypĺňaní jednotlivých položiek Prílohy č. </w:t>
      </w:r>
      <w:r w:rsidR="003952DC">
        <w:t>C</w:t>
      </w:r>
      <w:r w:rsidRPr="00BE5BF7">
        <w:t xml:space="preserve">1 Návrh na plnenie kritérií uchádzač teda uvedie cenu bez DPH, sadzbu DPH a cenu vrátane DPH. </w:t>
      </w:r>
    </w:p>
    <w:p w14:paraId="625BB031" w14:textId="77777777" w:rsidR="00512AF5" w:rsidRPr="00BE5BF7" w:rsidRDefault="00512AF5" w:rsidP="004374CE">
      <w:pPr>
        <w:pStyle w:val="Heading4"/>
        <w:numPr>
          <w:ilvl w:val="0"/>
          <w:numId w:val="0"/>
        </w:numPr>
        <w:ind w:left="709"/>
      </w:pPr>
      <w:r w:rsidRPr="00BE5BF7">
        <w:t>Hodnotená bude celková cena s DPH.</w:t>
      </w:r>
    </w:p>
    <w:p w14:paraId="728337E4" w14:textId="01094D0E" w:rsidR="00512AF5" w:rsidRPr="00BE5BF7" w:rsidRDefault="00512AF5" w:rsidP="004374CE">
      <w:pPr>
        <w:pStyle w:val="Heading4"/>
        <w:numPr>
          <w:ilvl w:val="0"/>
          <w:numId w:val="0"/>
        </w:numPr>
        <w:ind w:left="709"/>
      </w:pPr>
      <w:r w:rsidRPr="00BE5BF7">
        <w:t>Uchádzač zároveň uvedie, či je alebo nie je registrovaným platiteľom DPH v Slovenskej republike</w:t>
      </w:r>
      <w:bookmarkEnd w:id="383"/>
      <w:r w:rsidRPr="00BE5BF7">
        <w:t xml:space="preserve">. </w:t>
      </w:r>
    </w:p>
    <w:p w14:paraId="2F041BD7" w14:textId="47D19035" w:rsidR="00512AF5" w:rsidRPr="00BE5BF7" w:rsidRDefault="00512AF5">
      <w:pPr>
        <w:pStyle w:val="Heading4"/>
      </w:pPr>
      <w:r w:rsidRPr="00BE5BF7">
        <w:t>C</w:t>
      </w:r>
      <w:bookmarkStart w:id="384" w:name="_Hlk14250010"/>
      <w:r w:rsidRPr="00BE5BF7">
        <w:t>enu predmetu zákazky predloží uchádzač vyplnením tabuľky „Návrh na plnenie kritérií“, ktorého vzor tvorí obsah Prílohy C.1 Návrh na plnenie kritérií týchto súťažných podkladov</w:t>
      </w:r>
      <w:r w:rsidR="007F403E">
        <w:t xml:space="preserve"> a to pre každú Časť predmetu zákazky, na ktorú predkladá ponuku</w:t>
      </w:r>
      <w:r w:rsidRPr="00BE5BF7">
        <w:t>.</w:t>
      </w:r>
      <w:r w:rsidR="003952DC">
        <w:t xml:space="preserve"> Hodnoty uvedené v týchto prílohách musia byť súladné</w:t>
      </w:r>
      <w:bookmarkEnd w:id="384"/>
      <w:r w:rsidR="003952DC">
        <w:t>.</w:t>
      </w:r>
    </w:p>
    <w:p w14:paraId="1373DB25" w14:textId="312207F4" w:rsidR="005C361C" w:rsidRPr="00BE5BF7" w:rsidRDefault="007954F2">
      <w:pPr>
        <w:pStyle w:val="Heading4"/>
      </w:pPr>
      <w:r w:rsidRPr="00BE5BF7">
        <w:t>P</w:t>
      </w:r>
      <w:r w:rsidR="005C361C" w:rsidRPr="00BE5BF7">
        <w:t xml:space="preserve">ovinnosťou uchádzača je dôsledne preskúmať celý obsah súťažných podkladov a návrhu </w:t>
      </w:r>
      <w:r w:rsidR="00437C48" w:rsidRPr="00BE5BF7">
        <w:t>z</w:t>
      </w:r>
      <w:r w:rsidR="005C361C" w:rsidRPr="00BE5BF7">
        <w:t xml:space="preserve">mluvy, a na základe ich obsahu stanoviť cenu za uskutočnenie </w:t>
      </w:r>
      <w:r w:rsidR="000A407C">
        <w:t xml:space="preserve">celého a úplného </w:t>
      </w:r>
      <w:r w:rsidR="0068594A" w:rsidRPr="00BE5BF7">
        <w:t>p</w:t>
      </w:r>
      <w:r w:rsidR="007D674D" w:rsidRPr="00BE5BF7">
        <w:t>redmet</w:t>
      </w:r>
      <w:r w:rsidR="005C361C" w:rsidRPr="00BE5BF7">
        <w:t xml:space="preserve">u zákazky. Uchádzač je vo svojej ponuke povinný zohľadniť všetko, čo je nevyhnutné na úplné a riadne plnenie svojich záväzkov zo </w:t>
      </w:r>
      <w:r w:rsidR="00437C48" w:rsidRPr="00BE5BF7">
        <w:t>z</w:t>
      </w:r>
      <w:r w:rsidR="005C361C" w:rsidRPr="00BE5BF7">
        <w:t>mluvy, pričom do svojich ponukových cien zahrnie všetky náklady</w:t>
      </w:r>
      <w:r w:rsidR="000A407C">
        <w:t>, výdavky a poplatky</w:t>
      </w:r>
      <w:r w:rsidR="005C361C" w:rsidRPr="00BE5BF7">
        <w:t xml:space="preserve"> spojené s plnením </w:t>
      </w:r>
      <w:r w:rsidR="0068594A" w:rsidRPr="00BE5BF7">
        <w:t>p</w:t>
      </w:r>
      <w:r w:rsidR="007D674D" w:rsidRPr="00BE5BF7">
        <w:t>redmet</w:t>
      </w:r>
      <w:r w:rsidR="005C361C" w:rsidRPr="00BE5BF7">
        <w:t>u zákazky.</w:t>
      </w:r>
      <w:r w:rsidR="00F515D2" w:rsidRPr="00BE5BF7">
        <w:t xml:space="preserve"> </w:t>
      </w:r>
      <w:r w:rsidR="005C361C" w:rsidRPr="00BE5BF7">
        <w:t xml:space="preserve">Cena musí zahŕňať všetky ekonomicky odôvodnené náklady uchádzača na </w:t>
      </w:r>
      <w:r w:rsidR="0068594A" w:rsidRPr="00BE5BF7">
        <w:t>p</w:t>
      </w:r>
      <w:r w:rsidR="007D674D" w:rsidRPr="00BE5BF7">
        <w:t>redmet</w:t>
      </w:r>
      <w:r w:rsidR="005C361C" w:rsidRPr="00BE5BF7">
        <w:t xml:space="preserve"> zákazky v rozsahu a za podmienok uvedených v </w:t>
      </w:r>
      <w:r w:rsidR="00437C48" w:rsidRPr="00BE5BF7">
        <w:t>z</w:t>
      </w:r>
      <w:r w:rsidR="005C361C" w:rsidRPr="00BE5BF7">
        <w:t>mluve a primeraný zisk.</w:t>
      </w:r>
    </w:p>
    <w:p w14:paraId="2908A8BF" w14:textId="4B28E1D3" w:rsidR="003B49C4" w:rsidRPr="00BE5BF7" w:rsidRDefault="003B49C4" w:rsidP="003B49C4">
      <w:pPr>
        <w:ind w:left="709"/>
        <w:rPr>
          <w:rFonts w:eastAsiaTheme="majorEastAsia" w:cs="Arial"/>
          <w:b/>
          <w:szCs w:val="20"/>
        </w:rPr>
      </w:pPr>
      <w:r w:rsidRPr="00BE5BF7">
        <w:rPr>
          <w:rFonts w:eastAsiaTheme="majorEastAsia" w:cs="Arial"/>
          <w:b/>
          <w:szCs w:val="20"/>
        </w:rPr>
        <w:t>Prílohy Časti C. Súťažných podkladov</w:t>
      </w:r>
    </w:p>
    <w:p w14:paraId="249A90F5" w14:textId="256FF1B5" w:rsidR="003B49C4" w:rsidRPr="00BE5BF7" w:rsidRDefault="003B49C4" w:rsidP="003B49C4">
      <w:pPr>
        <w:ind w:left="1985" w:hanging="1276"/>
        <w:rPr>
          <w:rFonts w:cs="Arial"/>
          <w:szCs w:val="20"/>
        </w:rPr>
      </w:pPr>
      <w:r w:rsidRPr="00BE5BF7">
        <w:rPr>
          <w:rFonts w:cs="Arial"/>
          <w:szCs w:val="20"/>
        </w:rPr>
        <w:t xml:space="preserve">Príloha č. C.1  </w:t>
      </w:r>
      <w:r w:rsidRPr="00BE5BF7">
        <w:rPr>
          <w:rFonts w:cs="Arial"/>
          <w:szCs w:val="20"/>
        </w:rPr>
        <w:tab/>
        <w:t>Návrh na plnenie kritérií (vzor)</w:t>
      </w:r>
      <w:r w:rsidR="00164D8E">
        <w:rPr>
          <w:rFonts w:cs="Arial"/>
          <w:szCs w:val="20"/>
        </w:rPr>
        <w:t xml:space="preserve"> </w:t>
      </w:r>
    </w:p>
    <w:p w14:paraId="3B8BAF63" w14:textId="66A4CD3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ABBE52C" w14:textId="4DF5B0B7" w:rsidR="004D6EEC" w:rsidRPr="00BE5BF7" w:rsidRDefault="004D6EEC" w:rsidP="001B3C96">
      <w:pPr>
        <w:pStyle w:val="Heading1"/>
      </w:pPr>
      <w:bookmarkStart w:id="385" w:name="_Toc4416504"/>
      <w:bookmarkStart w:id="386" w:name="_Toc4416641"/>
      <w:bookmarkStart w:id="387" w:name="_Toc4416935"/>
      <w:bookmarkStart w:id="388" w:name="_Toc4416984"/>
      <w:bookmarkStart w:id="389" w:name="_Toc48904800"/>
      <w:r w:rsidRPr="00BE5BF7">
        <w:lastRenderedPageBreak/>
        <w:t>Obchodné podmienky</w:t>
      </w:r>
      <w:bookmarkEnd w:id="385"/>
      <w:bookmarkEnd w:id="386"/>
      <w:bookmarkEnd w:id="387"/>
      <w:bookmarkEnd w:id="388"/>
      <w:bookmarkEnd w:id="389"/>
    </w:p>
    <w:p w14:paraId="25F5FBFC" w14:textId="160136E7" w:rsidR="00AB7E74" w:rsidRPr="00BE5BF7" w:rsidRDefault="00AB7E74" w:rsidP="00E63FCB">
      <w:pPr>
        <w:pStyle w:val="Heading3"/>
      </w:pPr>
      <w:bookmarkStart w:id="390" w:name="_Toc444084988"/>
      <w:bookmarkStart w:id="391" w:name="_Toc4416642"/>
      <w:bookmarkStart w:id="392" w:name="_Toc4416936"/>
      <w:bookmarkStart w:id="393" w:name="_Toc4416985"/>
      <w:bookmarkStart w:id="394" w:name="_Toc48904801"/>
      <w:r w:rsidRPr="00BE5BF7">
        <w:t xml:space="preserve">Podmienky uzatvorenia </w:t>
      </w:r>
      <w:r w:rsidR="00437C48" w:rsidRPr="00BE5BF7">
        <w:t>z</w:t>
      </w:r>
      <w:r w:rsidR="00347476" w:rsidRPr="00BE5BF7">
        <w:t>mluv</w:t>
      </w:r>
      <w:r w:rsidRPr="00BE5BF7">
        <w:t>y</w:t>
      </w:r>
      <w:bookmarkEnd w:id="390"/>
      <w:bookmarkEnd w:id="391"/>
      <w:bookmarkEnd w:id="392"/>
      <w:bookmarkEnd w:id="393"/>
      <w:bookmarkEnd w:id="394"/>
    </w:p>
    <w:p w14:paraId="4350D119" w14:textId="65C9064E" w:rsidR="008F0B40" w:rsidRPr="00BE5BF7" w:rsidRDefault="007C13AD" w:rsidP="004850F3">
      <w:pPr>
        <w:pStyle w:val="Heading4"/>
      </w:pPr>
      <w:r w:rsidRPr="00BE5BF7">
        <w:t xml:space="preserve">Medzi </w:t>
      </w:r>
      <w:r w:rsidR="003716D2" w:rsidRPr="00BE5BF7">
        <w:t>V</w:t>
      </w:r>
      <w:r w:rsidRPr="00BE5BF7">
        <w:t xml:space="preserve">erejným obstarávateľom a úspešným uchádzačom ako </w:t>
      </w:r>
      <w:r w:rsidR="00287E33">
        <w:t>zhotoviteľom</w:t>
      </w:r>
      <w:r w:rsidRPr="00BE5BF7">
        <w:t xml:space="preserve"> </w:t>
      </w:r>
      <w:r w:rsidR="000C7782">
        <w:t>bude u</w:t>
      </w:r>
      <w:r w:rsidR="00BE66F8">
        <w:t>z</w:t>
      </w:r>
      <w:r w:rsidR="000C7782">
        <w:t>atvoren</w:t>
      </w:r>
      <w:r w:rsidR="00BE66F8">
        <w:t>á</w:t>
      </w:r>
      <w:r w:rsidR="000C7782">
        <w:t xml:space="preserve"> </w:t>
      </w:r>
      <w:r w:rsidR="008F0B40" w:rsidRPr="00BE5BF7">
        <w:t>Zmluva o Dielo podľa ustanovenia § 536 a </w:t>
      </w:r>
      <w:proofErr w:type="spellStart"/>
      <w:r w:rsidR="008F0B40" w:rsidRPr="00BE5BF7">
        <w:t>nasl</w:t>
      </w:r>
      <w:proofErr w:type="spellEnd"/>
      <w:r w:rsidR="008F0B40" w:rsidRPr="00BE5BF7">
        <w:t xml:space="preserve">. Obchodného zákonníka. Predmet zákazky ako aj jeho cena </w:t>
      </w:r>
      <w:r w:rsidR="004904E0" w:rsidRPr="00BE5BF7">
        <w:t>budú</w:t>
      </w:r>
      <w:r w:rsidR="008F0B40" w:rsidRPr="00BE5BF7">
        <w:t xml:space="preserve"> presne zodpovedať obsahu víťaznej ponuky, ktorá musí byť v súlade so špecifikáciou stanovenou v Časti B. Opis predmetu zákazky týchto súťažných podkladoch. </w:t>
      </w:r>
    </w:p>
    <w:p w14:paraId="744B89CB" w14:textId="0A71CA54" w:rsidR="003B49C4" w:rsidRPr="00D47258" w:rsidRDefault="00D53E8E">
      <w:pPr>
        <w:pStyle w:val="Heading4"/>
        <w:rPr>
          <w:rFonts w:eastAsiaTheme="majorEastAsia"/>
          <w:b/>
        </w:rPr>
      </w:pPr>
      <w:r>
        <w:t>Uchádzač v ponuke predloží v</w:t>
      </w:r>
      <w:r w:rsidRPr="00D53E8E">
        <w:t>yhlásenie uchádzača podľa vzoru uvedeného v Prílohe č. A.</w:t>
      </w:r>
      <w:r w:rsidR="00856FE9">
        <w:t>2</w:t>
      </w:r>
      <w:r w:rsidRPr="00D53E8E">
        <w:t xml:space="preserve">, ktorým sa </w:t>
      </w:r>
      <w:r w:rsidR="00856FE9">
        <w:t xml:space="preserve">okrem iného </w:t>
      </w:r>
      <w:r w:rsidRPr="00D53E8E">
        <w:t xml:space="preserve">zaväzuje v prípade úspechu jeho ponuky uzatvoriť zmluvu v súlade s obchodnými podmienkami uvedenými v Prílohe č. D.1 týchto súťažných </w:t>
      </w:r>
      <w:r w:rsidR="00DC3F39">
        <w:t xml:space="preserve">podkladov. </w:t>
      </w:r>
      <w:r w:rsidR="00047037">
        <w:t xml:space="preserve">Zmluva predložená úspešným </w:t>
      </w:r>
      <w:r w:rsidR="00DC3F39">
        <w:t xml:space="preserve">uchádzačom </w:t>
      </w:r>
      <w:r w:rsidR="000C7782">
        <w:t>musí</w:t>
      </w:r>
      <w:r w:rsidR="004904E0" w:rsidRPr="00BE5BF7">
        <w:t xml:space="preserve"> </w:t>
      </w:r>
      <w:r w:rsidR="00FB212F" w:rsidRPr="00BE5BF7">
        <w:t>byť</w:t>
      </w:r>
      <w:r w:rsidR="007C13AD" w:rsidRPr="00BE5BF7">
        <w:t xml:space="preserve"> </w:t>
      </w:r>
      <w:r w:rsidR="00412A7C" w:rsidRPr="00BE5BF7">
        <w:t>vypracovan</w:t>
      </w:r>
      <w:r w:rsidR="00412A7C">
        <w:t>á</w:t>
      </w:r>
      <w:r w:rsidR="00412A7C" w:rsidRPr="00BE5BF7">
        <w:t xml:space="preserve"> </w:t>
      </w:r>
      <w:r w:rsidR="007C13AD" w:rsidRPr="00BE5BF7">
        <w:t xml:space="preserve">v súlade s týmito súťažnými podkladmi. </w:t>
      </w:r>
      <w:r w:rsidR="00412A7C">
        <w:t>Úspešný u</w:t>
      </w:r>
      <w:r w:rsidR="00412A7C" w:rsidRPr="00BE5BF7">
        <w:t xml:space="preserve">chádzač </w:t>
      </w:r>
      <w:r w:rsidR="007C13AD" w:rsidRPr="00BE5BF7">
        <w:t xml:space="preserve">je povinný použiť vzor </w:t>
      </w:r>
      <w:r w:rsidR="00412D61">
        <w:t>zmluvy</w:t>
      </w:r>
      <w:r w:rsidR="00412D61" w:rsidRPr="00BE5BF7">
        <w:t xml:space="preserve"> </w:t>
      </w:r>
      <w:r w:rsidR="007C13AD" w:rsidRPr="00BE5BF7">
        <w:t>uvedený v</w:t>
      </w:r>
      <w:r w:rsidR="004904E0" w:rsidRPr="00BE5BF7">
        <w:t> P</w:t>
      </w:r>
      <w:r w:rsidR="00FB212F" w:rsidRPr="00BE5BF7">
        <w:t>rílohe</w:t>
      </w:r>
      <w:r w:rsidR="004904E0" w:rsidRPr="00BE5BF7">
        <w:t xml:space="preserve"> č.</w:t>
      </w:r>
      <w:r w:rsidR="00FB212F" w:rsidRPr="00BE5BF7">
        <w:t xml:space="preserve"> D.1</w:t>
      </w:r>
      <w:r w:rsidR="00DC3F39">
        <w:t xml:space="preserve"> </w:t>
      </w:r>
      <w:r w:rsidR="004904E0" w:rsidRPr="00BE5BF7">
        <w:t>tejto časti súťažných podkl</w:t>
      </w:r>
      <w:r w:rsidR="00624CDA">
        <w:t>a</w:t>
      </w:r>
      <w:r w:rsidR="004904E0" w:rsidRPr="00BE5BF7">
        <w:t>do</w:t>
      </w:r>
      <w:r w:rsidR="00412A7C">
        <w:t>v, pričom</w:t>
      </w:r>
      <w:r w:rsidR="007C13AD" w:rsidRPr="00BE5BF7">
        <w:t xml:space="preserve"> nesmie okrem doplnenia vyznačeného textu akokoľvek meniť vzor zmluvy</w:t>
      </w:r>
      <w:r w:rsidR="00E24381">
        <w:t xml:space="preserve">. </w:t>
      </w:r>
    </w:p>
    <w:p w14:paraId="3E24DA0D" w14:textId="6C50D6C1"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523EE3D1" w14:textId="4A6BABFE" w:rsidR="00F147D3" w:rsidRDefault="00F147D3" w:rsidP="007C13AD">
      <w:pPr>
        <w:widowControl w:val="0"/>
        <w:ind w:left="1985" w:hanging="1276"/>
      </w:pPr>
      <w:r w:rsidRPr="00BE5BF7">
        <w:t>Príloha č. D.</w:t>
      </w:r>
      <w:r w:rsidR="00412D61">
        <w:t>1</w:t>
      </w:r>
      <w:r w:rsidRPr="00BE5BF7">
        <w:tab/>
        <w:t>Zmluva o</w:t>
      </w:r>
      <w:r w:rsidR="00856FE9">
        <w:t> </w:t>
      </w:r>
      <w:r w:rsidRPr="00BE5BF7">
        <w:t>Dielo</w:t>
      </w:r>
      <w:r w:rsidR="00856FE9">
        <w:t xml:space="preserve"> </w:t>
      </w:r>
    </w:p>
    <w:p w14:paraId="69A3886C" w14:textId="77777777" w:rsidR="00914ABE" w:rsidRPr="00BE5BF7" w:rsidRDefault="00914ABE" w:rsidP="009534E2">
      <w:pPr>
        <w:widowControl w:val="0"/>
        <w:jc w:val="center"/>
        <w:rPr>
          <w:b/>
          <w:bCs/>
          <w:caps/>
          <w:szCs w:val="20"/>
        </w:rPr>
      </w:pPr>
      <w:bookmarkStart w:id="395" w:name="_Toc444084990"/>
    </w:p>
    <w:p w14:paraId="41B583BB" w14:textId="77777777" w:rsidR="00914ABE" w:rsidRPr="00BE5BF7" w:rsidRDefault="00914ABE" w:rsidP="009534E2">
      <w:pPr>
        <w:widowControl w:val="0"/>
        <w:jc w:val="center"/>
        <w:rPr>
          <w:b/>
          <w:bCs/>
          <w:caps/>
          <w:szCs w:val="20"/>
        </w:rPr>
      </w:pPr>
    </w:p>
    <w:p w14:paraId="6B8B775F" w14:textId="77777777" w:rsidR="00914ABE" w:rsidRPr="00BE5BF7" w:rsidRDefault="00914ABE" w:rsidP="009534E2">
      <w:pPr>
        <w:widowControl w:val="0"/>
        <w:jc w:val="center"/>
        <w:rPr>
          <w:b/>
          <w:bCs/>
          <w:caps/>
          <w:szCs w:val="20"/>
        </w:rPr>
      </w:pPr>
    </w:p>
    <w:p w14:paraId="4BCD521A" w14:textId="77777777" w:rsidR="008F6793" w:rsidRPr="00BE5BF7" w:rsidRDefault="008F6793" w:rsidP="001B3C96">
      <w:pPr>
        <w:pStyle w:val="Heading1"/>
        <w:sectPr w:rsidR="008F6793" w:rsidRPr="00BE5BF7" w:rsidSect="001C4E2C">
          <w:pgSz w:w="11900" w:h="16840"/>
          <w:pgMar w:top="1134" w:right="1417" w:bottom="1560" w:left="1560" w:header="708" w:footer="708" w:gutter="0"/>
          <w:cols w:space="708"/>
          <w:docGrid w:linePitch="360"/>
        </w:sectPr>
      </w:pPr>
    </w:p>
    <w:p w14:paraId="796E10D1" w14:textId="460534A6" w:rsidR="00737281" w:rsidRPr="00BE5BF7" w:rsidRDefault="00737281" w:rsidP="001B3C96">
      <w:pPr>
        <w:pStyle w:val="Heading1"/>
      </w:pPr>
      <w:bookmarkStart w:id="396" w:name="_Toc4416505"/>
      <w:bookmarkStart w:id="397" w:name="_Toc4416643"/>
      <w:bookmarkStart w:id="398" w:name="_Toc4416937"/>
      <w:bookmarkStart w:id="399" w:name="_Toc4416986"/>
      <w:bookmarkStart w:id="400" w:name="_Toc48904802"/>
      <w:r w:rsidRPr="00BE5BF7">
        <w:lastRenderedPageBreak/>
        <w:t>Kritéri</w:t>
      </w:r>
      <w:r w:rsidR="00FB212F" w:rsidRPr="00BE5BF7">
        <w:t>á</w:t>
      </w:r>
      <w:r w:rsidRPr="00BE5BF7">
        <w:t xml:space="preserve"> hodnotenia ponúk</w:t>
      </w:r>
      <w:bookmarkEnd w:id="395"/>
      <w:bookmarkEnd w:id="396"/>
      <w:bookmarkEnd w:id="397"/>
      <w:bookmarkEnd w:id="398"/>
      <w:bookmarkEnd w:id="399"/>
      <w:bookmarkEnd w:id="400"/>
    </w:p>
    <w:p w14:paraId="19208C34" w14:textId="753CA688" w:rsidR="008E0040" w:rsidRPr="006D75A2" w:rsidRDefault="008E0040" w:rsidP="008E0040">
      <w:pPr>
        <w:pStyle w:val="Heading3"/>
      </w:pPr>
      <w:bookmarkStart w:id="401" w:name="kriteria_vahy"/>
      <w:bookmarkStart w:id="402" w:name="_Toc444084991"/>
      <w:bookmarkStart w:id="403" w:name="_Toc4416644"/>
      <w:bookmarkStart w:id="404" w:name="_Toc4416938"/>
      <w:bookmarkStart w:id="405" w:name="_Toc4416987"/>
      <w:bookmarkStart w:id="406" w:name="_Toc19266122"/>
      <w:bookmarkStart w:id="407" w:name="_Toc48904803"/>
      <w:bookmarkEnd w:id="401"/>
      <w:r w:rsidRPr="006D75A2">
        <w:t>Kritéri</w:t>
      </w:r>
      <w:r>
        <w:t>á</w:t>
      </w:r>
      <w:r w:rsidRPr="006D75A2">
        <w:t xml:space="preserve"> na hodnotenie ponúk</w:t>
      </w:r>
      <w:bookmarkEnd w:id="402"/>
      <w:bookmarkEnd w:id="403"/>
      <w:bookmarkEnd w:id="404"/>
      <w:bookmarkEnd w:id="405"/>
      <w:bookmarkEnd w:id="406"/>
      <w:bookmarkEnd w:id="407"/>
    </w:p>
    <w:p w14:paraId="10AF6F0D" w14:textId="77777777" w:rsidR="008E0040" w:rsidRPr="006D75A2" w:rsidRDefault="008E0040" w:rsidP="008E0040">
      <w:pPr>
        <w:pStyle w:val="Heading4"/>
      </w:pPr>
      <w:r w:rsidRPr="006D75A2">
        <w:t xml:space="preserve">Hodnotenie ponúk bude vykonané na základe kritéria ekonomicky najvýhodnejšia ponuka. Kritérium pozostáva z dvoch </w:t>
      </w:r>
      <w:proofErr w:type="spellStart"/>
      <w:r w:rsidRPr="006D75A2">
        <w:t>podkritérií</w:t>
      </w:r>
      <w:proofErr w:type="spellEnd"/>
      <w:r w:rsidRPr="006D75A2">
        <w:t>:</w:t>
      </w:r>
    </w:p>
    <w:p w14:paraId="3543F621" w14:textId="59A66347" w:rsidR="008E0040" w:rsidRPr="006D75A2" w:rsidRDefault="00C02CBF" w:rsidP="008E0040">
      <w:pPr>
        <w:pStyle w:val="Heading6"/>
      </w:pPr>
      <w:r>
        <w:t>Potreba tepla na vykurovanie</w:t>
      </w:r>
      <w:r w:rsidRPr="00C7625B">
        <w:rPr>
          <w:rFonts w:cs="Arial"/>
          <w:noProof/>
          <w:szCs w:val="20"/>
        </w:rPr>
        <w:t xml:space="preserve"> </w:t>
      </w:r>
      <w:r>
        <w:rPr>
          <w:rFonts w:cs="Arial"/>
          <w:noProof/>
          <w:szCs w:val="20"/>
        </w:rPr>
        <w:t xml:space="preserve">v </w:t>
      </w:r>
      <w:r w:rsidRPr="00FB0442">
        <w:rPr>
          <w:rFonts w:cs="Arial"/>
          <w:noProof/>
          <w:szCs w:val="20"/>
        </w:rPr>
        <w:t xml:space="preserve">kWh/rok </w:t>
      </w:r>
      <w:r w:rsidR="008E0040" w:rsidRPr="006D75A2">
        <w:t>(A),</w:t>
      </w:r>
    </w:p>
    <w:p w14:paraId="0B461081" w14:textId="77777777" w:rsidR="008E0040" w:rsidRPr="006D75A2" w:rsidRDefault="008E0040" w:rsidP="008E0040">
      <w:pPr>
        <w:pStyle w:val="Heading6"/>
      </w:pPr>
      <w:r w:rsidRPr="006D75A2">
        <w:t>Celková cena za realizáciu predmetu zákazky (B).</w:t>
      </w:r>
    </w:p>
    <w:p w14:paraId="19F3E767" w14:textId="77777777" w:rsidR="008E0040" w:rsidRPr="006D75A2" w:rsidRDefault="008E0040" w:rsidP="008E0040">
      <w:pPr>
        <w:pStyle w:val="Heading3"/>
      </w:pPr>
      <w:bookmarkStart w:id="408" w:name="_Ref14354291"/>
      <w:bookmarkStart w:id="409" w:name="_Toc19266123"/>
      <w:bookmarkStart w:id="410" w:name="_Toc48904804"/>
      <w:r w:rsidRPr="006D75A2">
        <w:t xml:space="preserve">Spôsob výpočtu jednotlivých </w:t>
      </w:r>
      <w:proofErr w:type="spellStart"/>
      <w:r w:rsidRPr="006D75A2">
        <w:t>podkritérií</w:t>
      </w:r>
      <w:bookmarkEnd w:id="408"/>
      <w:bookmarkEnd w:id="409"/>
      <w:bookmarkEnd w:id="410"/>
      <w:proofErr w:type="spellEnd"/>
    </w:p>
    <w:p w14:paraId="3D011949" w14:textId="77777777" w:rsidR="008E0040" w:rsidRPr="006D75A2" w:rsidRDefault="008E0040" w:rsidP="008E0040">
      <w:pPr>
        <w:pStyle w:val="Heading4"/>
      </w:pPr>
      <w:r w:rsidRPr="006D75A2">
        <w:t xml:space="preserve">Ponuky uchádzačov budú vyhodnotené na základe bodov pridelených jednotlivým </w:t>
      </w:r>
      <w:proofErr w:type="spellStart"/>
      <w:r w:rsidRPr="006D75A2">
        <w:t>podkritériám</w:t>
      </w:r>
      <w:proofErr w:type="spellEnd"/>
      <w:r w:rsidRPr="006D75A2">
        <w:t xml:space="preserve">  v súlade s relatívnou váhou položiek:</w:t>
      </w: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645"/>
        <w:gridCol w:w="2221"/>
      </w:tblGrid>
      <w:tr w:rsidR="008E0040" w:rsidRPr="006D75A2" w14:paraId="716A899C" w14:textId="77777777" w:rsidTr="008E0040">
        <w:tc>
          <w:tcPr>
            <w:tcW w:w="346" w:type="pct"/>
            <w:shd w:val="clear" w:color="auto" w:fill="D9D9D9"/>
            <w:vAlign w:val="center"/>
          </w:tcPr>
          <w:p w14:paraId="6E33C834" w14:textId="77777777" w:rsidR="008E0040" w:rsidRPr="006D75A2" w:rsidRDefault="008E0040" w:rsidP="008E0040">
            <w:pPr>
              <w:spacing w:beforeLines="60" w:before="144" w:afterLines="60" w:after="144"/>
              <w:jc w:val="center"/>
              <w:rPr>
                <w:rFonts w:cs="Arial"/>
                <w:szCs w:val="20"/>
                <w:lang w:eastAsia="cs-CZ"/>
              </w:rPr>
            </w:pPr>
            <w:proofErr w:type="spellStart"/>
            <w:r w:rsidRPr="006D75A2">
              <w:rPr>
                <w:rFonts w:cs="Arial"/>
                <w:szCs w:val="20"/>
                <w:lang w:eastAsia="cs-CZ"/>
              </w:rPr>
              <w:t>P.č</w:t>
            </w:r>
            <w:proofErr w:type="spellEnd"/>
            <w:r w:rsidRPr="006D75A2">
              <w:rPr>
                <w:rFonts w:cs="Arial"/>
                <w:szCs w:val="20"/>
                <w:lang w:eastAsia="cs-CZ"/>
              </w:rPr>
              <w:t>.</w:t>
            </w:r>
          </w:p>
        </w:tc>
        <w:tc>
          <w:tcPr>
            <w:tcW w:w="3340" w:type="pct"/>
            <w:shd w:val="clear" w:color="auto" w:fill="D9D9D9"/>
            <w:vAlign w:val="center"/>
          </w:tcPr>
          <w:p w14:paraId="5394660E" w14:textId="77777777" w:rsidR="008E0040" w:rsidRPr="006D75A2" w:rsidRDefault="008E0040" w:rsidP="008E0040">
            <w:pPr>
              <w:spacing w:beforeLines="60" w:before="144" w:afterLines="60" w:after="144"/>
              <w:jc w:val="center"/>
              <w:rPr>
                <w:rFonts w:cs="Arial"/>
                <w:szCs w:val="20"/>
                <w:lang w:eastAsia="cs-CZ"/>
              </w:rPr>
            </w:pPr>
            <w:r w:rsidRPr="006D75A2">
              <w:rPr>
                <w:rFonts w:cs="Arial"/>
                <w:szCs w:val="20"/>
                <w:lang w:eastAsia="cs-CZ"/>
              </w:rPr>
              <w:t>Názov</w:t>
            </w:r>
          </w:p>
        </w:tc>
        <w:tc>
          <w:tcPr>
            <w:tcW w:w="1314" w:type="pct"/>
            <w:shd w:val="clear" w:color="auto" w:fill="D9D9D9"/>
            <w:vAlign w:val="center"/>
          </w:tcPr>
          <w:p w14:paraId="7F1C07F7" w14:textId="77777777" w:rsidR="008E0040" w:rsidRPr="006D75A2" w:rsidRDefault="008E0040" w:rsidP="008E0040">
            <w:pPr>
              <w:spacing w:beforeLines="60" w:before="144" w:afterLines="60" w:after="144"/>
              <w:jc w:val="center"/>
              <w:rPr>
                <w:rFonts w:cs="Arial"/>
                <w:szCs w:val="20"/>
                <w:lang w:eastAsia="cs-CZ"/>
              </w:rPr>
            </w:pPr>
            <w:r w:rsidRPr="006D75A2">
              <w:rPr>
                <w:rFonts w:cs="Arial"/>
                <w:szCs w:val="20"/>
                <w:lang w:eastAsia="cs-CZ"/>
              </w:rPr>
              <w:t>Váha (body)</w:t>
            </w:r>
          </w:p>
        </w:tc>
      </w:tr>
      <w:tr w:rsidR="008E0040" w:rsidRPr="003361E2" w14:paraId="6CDFD782" w14:textId="77777777" w:rsidTr="008E0040">
        <w:tc>
          <w:tcPr>
            <w:tcW w:w="346" w:type="pct"/>
            <w:vAlign w:val="center"/>
          </w:tcPr>
          <w:p w14:paraId="1F2E21AE" w14:textId="77777777" w:rsidR="008E0040" w:rsidRPr="006D75A2" w:rsidRDefault="008E0040" w:rsidP="008E0040">
            <w:pPr>
              <w:pStyle w:val="ListParagraph"/>
              <w:numPr>
                <w:ilvl w:val="0"/>
                <w:numId w:val="21"/>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47CEDB5D" w14:textId="05EF982D" w:rsidR="008E0040" w:rsidRPr="00C7625B" w:rsidRDefault="001E1A5F" w:rsidP="008E0040">
            <w:pPr>
              <w:spacing w:beforeLines="60" w:before="144" w:afterLines="60" w:after="144"/>
              <w:rPr>
                <w:rFonts w:cs="Arial"/>
                <w:szCs w:val="20"/>
                <w:lang w:eastAsia="cs-CZ"/>
              </w:rPr>
            </w:pPr>
            <w:r>
              <w:t>Potreba tepla na vykurovanie</w:t>
            </w:r>
            <w:r w:rsidR="008E0040" w:rsidRPr="00C7625B">
              <w:rPr>
                <w:rFonts w:cs="Arial"/>
                <w:noProof/>
                <w:szCs w:val="20"/>
              </w:rPr>
              <w:t xml:space="preserve"> </w:t>
            </w:r>
            <w:r w:rsidR="00FB0442">
              <w:rPr>
                <w:rFonts w:cs="Arial"/>
                <w:noProof/>
                <w:szCs w:val="20"/>
              </w:rPr>
              <w:t xml:space="preserve">v </w:t>
            </w:r>
            <w:r w:rsidR="00FB0442" w:rsidRPr="00FB0442">
              <w:rPr>
                <w:rFonts w:cs="Arial"/>
                <w:noProof/>
                <w:szCs w:val="20"/>
              </w:rPr>
              <w:t xml:space="preserve">kWh/rok </w:t>
            </w:r>
            <w:r w:rsidR="008E0040" w:rsidRPr="00C7625B">
              <w:rPr>
                <w:rFonts w:cs="Arial"/>
                <w:noProof/>
                <w:szCs w:val="20"/>
              </w:rPr>
              <w:t>(A)</w:t>
            </w:r>
          </w:p>
        </w:tc>
        <w:tc>
          <w:tcPr>
            <w:tcW w:w="1314" w:type="pct"/>
            <w:vAlign w:val="center"/>
          </w:tcPr>
          <w:p w14:paraId="65C25FBE" w14:textId="21CD833B" w:rsidR="008E0040" w:rsidRPr="003361E2" w:rsidRDefault="00122E70" w:rsidP="008E0040">
            <w:pPr>
              <w:spacing w:beforeLines="60" w:before="144" w:afterLines="60" w:after="144"/>
              <w:jc w:val="center"/>
              <w:rPr>
                <w:rFonts w:cs="Arial"/>
                <w:szCs w:val="20"/>
                <w:lang w:eastAsia="cs-CZ"/>
              </w:rPr>
            </w:pPr>
            <w:r>
              <w:rPr>
                <w:rFonts w:cs="Arial"/>
                <w:szCs w:val="20"/>
                <w:lang w:eastAsia="cs-CZ"/>
              </w:rPr>
              <w:t>15</w:t>
            </w:r>
            <w:r w:rsidR="00AE0B3D" w:rsidRPr="003361E2">
              <w:rPr>
                <w:rFonts w:cs="Arial"/>
                <w:szCs w:val="20"/>
                <w:lang w:eastAsia="cs-CZ"/>
              </w:rPr>
              <w:t xml:space="preserve"> </w:t>
            </w:r>
            <w:r w:rsidR="008E0040" w:rsidRPr="003361E2">
              <w:rPr>
                <w:rFonts w:cs="Arial"/>
                <w:szCs w:val="20"/>
                <w:lang w:eastAsia="cs-CZ"/>
              </w:rPr>
              <w:t>bodov</w:t>
            </w:r>
          </w:p>
        </w:tc>
      </w:tr>
      <w:tr w:rsidR="008E0040" w:rsidRPr="003361E2" w14:paraId="06105565" w14:textId="77777777" w:rsidTr="008E0040">
        <w:tc>
          <w:tcPr>
            <w:tcW w:w="346" w:type="pct"/>
            <w:vAlign w:val="center"/>
          </w:tcPr>
          <w:p w14:paraId="625B8E1C" w14:textId="77777777" w:rsidR="008E0040" w:rsidRPr="003361E2" w:rsidRDefault="008E0040" w:rsidP="008E0040">
            <w:pPr>
              <w:pStyle w:val="ListParagraph"/>
              <w:numPr>
                <w:ilvl w:val="0"/>
                <w:numId w:val="21"/>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6D67B9FC" w14:textId="77777777" w:rsidR="008E0040" w:rsidRPr="003361E2" w:rsidRDefault="008E0040" w:rsidP="008E0040">
            <w:pPr>
              <w:spacing w:beforeLines="60" w:before="144" w:afterLines="60" w:after="144"/>
              <w:rPr>
                <w:rFonts w:cs="Arial"/>
                <w:noProof/>
                <w:szCs w:val="20"/>
              </w:rPr>
            </w:pPr>
            <w:r w:rsidRPr="003361E2">
              <w:rPr>
                <w:rFonts w:cs="Arial"/>
                <w:szCs w:val="20"/>
              </w:rPr>
              <w:t xml:space="preserve">Celková cena za realizáciu predmetu zákazky </w:t>
            </w:r>
            <w:r w:rsidRPr="003361E2">
              <w:rPr>
                <w:rFonts w:cs="Arial"/>
                <w:noProof/>
                <w:szCs w:val="20"/>
              </w:rPr>
              <w:t>vrátane DPH</w:t>
            </w:r>
            <w:r w:rsidRPr="003361E2">
              <w:rPr>
                <w:rFonts w:cs="Arial"/>
                <w:szCs w:val="20"/>
              </w:rPr>
              <w:t xml:space="preserve"> (B)</w:t>
            </w:r>
          </w:p>
        </w:tc>
        <w:tc>
          <w:tcPr>
            <w:tcW w:w="1314" w:type="pct"/>
            <w:vAlign w:val="center"/>
          </w:tcPr>
          <w:p w14:paraId="3F56F561" w14:textId="16C228C4" w:rsidR="008E0040" w:rsidRPr="003361E2" w:rsidRDefault="00122E70" w:rsidP="008E0040">
            <w:pPr>
              <w:spacing w:beforeLines="60" w:before="144" w:afterLines="60" w:after="144"/>
              <w:jc w:val="center"/>
              <w:rPr>
                <w:rFonts w:cs="Arial"/>
                <w:szCs w:val="20"/>
                <w:lang w:eastAsia="cs-CZ"/>
              </w:rPr>
            </w:pPr>
            <w:r>
              <w:rPr>
                <w:rFonts w:cs="Arial"/>
                <w:szCs w:val="20"/>
                <w:lang w:eastAsia="cs-CZ"/>
              </w:rPr>
              <w:t>85</w:t>
            </w:r>
            <w:r w:rsidR="00AE0B3D">
              <w:rPr>
                <w:rFonts w:cs="Arial"/>
                <w:szCs w:val="20"/>
                <w:lang w:eastAsia="cs-CZ"/>
              </w:rPr>
              <w:t xml:space="preserve"> </w:t>
            </w:r>
            <w:r w:rsidR="008E0040" w:rsidRPr="003361E2">
              <w:rPr>
                <w:rFonts w:cs="Arial"/>
                <w:szCs w:val="20"/>
                <w:lang w:eastAsia="cs-CZ"/>
              </w:rPr>
              <w:t>bodov</w:t>
            </w:r>
          </w:p>
        </w:tc>
      </w:tr>
      <w:tr w:rsidR="008E0040" w:rsidRPr="003361E2" w14:paraId="28BD6840" w14:textId="77777777" w:rsidTr="008E0040">
        <w:tc>
          <w:tcPr>
            <w:tcW w:w="3686" w:type="pct"/>
            <w:gridSpan w:val="2"/>
            <w:shd w:val="clear" w:color="auto" w:fill="D9D9D9" w:themeFill="background1" w:themeFillShade="D9"/>
            <w:vAlign w:val="center"/>
          </w:tcPr>
          <w:p w14:paraId="3BA8BE49" w14:textId="77777777" w:rsidR="008E0040" w:rsidRPr="003361E2" w:rsidRDefault="008E0040" w:rsidP="008E0040">
            <w:pPr>
              <w:spacing w:beforeLines="60" w:before="144" w:afterLines="60" w:after="144"/>
              <w:rPr>
                <w:rFonts w:cs="Arial"/>
                <w:b/>
                <w:szCs w:val="20"/>
              </w:rPr>
            </w:pPr>
            <w:r w:rsidRPr="003361E2">
              <w:rPr>
                <w:rFonts w:cs="Arial"/>
                <w:b/>
                <w:szCs w:val="20"/>
              </w:rPr>
              <w:t>Maximálny počet bodov spolu</w:t>
            </w:r>
          </w:p>
        </w:tc>
        <w:tc>
          <w:tcPr>
            <w:tcW w:w="1314" w:type="pct"/>
            <w:shd w:val="clear" w:color="auto" w:fill="D9D9D9" w:themeFill="background1" w:themeFillShade="D9"/>
            <w:vAlign w:val="center"/>
          </w:tcPr>
          <w:p w14:paraId="5398D202" w14:textId="77777777" w:rsidR="008E0040" w:rsidRPr="003361E2" w:rsidRDefault="008E0040" w:rsidP="008E0040">
            <w:pPr>
              <w:pStyle w:val="Heading3"/>
              <w:numPr>
                <w:ilvl w:val="0"/>
                <w:numId w:val="0"/>
              </w:numPr>
              <w:spacing w:beforeLines="60" w:before="144" w:afterLines="60" w:after="144"/>
              <w:jc w:val="center"/>
              <w:rPr>
                <w:rFonts w:cs="Arial"/>
                <w:color w:val="000000" w:themeColor="text1"/>
                <w:szCs w:val="20"/>
                <w:lang w:eastAsia="cs-CZ"/>
              </w:rPr>
            </w:pPr>
            <w:bookmarkStart w:id="411" w:name="_Toc19266124"/>
            <w:bookmarkStart w:id="412" w:name="_Toc48904805"/>
            <w:r w:rsidRPr="003361E2">
              <w:rPr>
                <w:rFonts w:cs="Arial"/>
                <w:color w:val="000000" w:themeColor="text1"/>
                <w:szCs w:val="20"/>
                <w:lang w:eastAsia="cs-CZ"/>
              </w:rPr>
              <w:t>100 bodov</w:t>
            </w:r>
            <w:bookmarkEnd w:id="411"/>
            <w:bookmarkEnd w:id="412"/>
          </w:p>
        </w:tc>
      </w:tr>
    </w:tbl>
    <w:p w14:paraId="05552AB5" w14:textId="77777777" w:rsidR="008E0040" w:rsidRPr="003361E2" w:rsidRDefault="008E0040" w:rsidP="008E0040">
      <w:pPr>
        <w:rPr>
          <w:rFonts w:cs="Arial"/>
          <w:szCs w:val="20"/>
        </w:rPr>
      </w:pPr>
    </w:p>
    <w:p w14:paraId="2F5411DC" w14:textId="4304421B" w:rsidR="008E0040" w:rsidRPr="003361E2" w:rsidRDefault="008E0040" w:rsidP="008E0040">
      <w:pPr>
        <w:pStyle w:val="Heading4"/>
        <w:rPr>
          <w:b/>
          <w:bCs/>
        </w:rPr>
      </w:pPr>
      <w:r w:rsidRPr="003361E2">
        <w:rPr>
          <w:b/>
          <w:bCs/>
        </w:rPr>
        <w:t xml:space="preserve">Spôsob prideľovania bodov za </w:t>
      </w:r>
      <w:proofErr w:type="spellStart"/>
      <w:r w:rsidRPr="003361E2">
        <w:rPr>
          <w:b/>
          <w:bCs/>
        </w:rPr>
        <w:t>podkritérium</w:t>
      </w:r>
      <w:proofErr w:type="spellEnd"/>
      <w:r w:rsidRPr="003361E2">
        <w:rPr>
          <w:b/>
          <w:bCs/>
        </w:rPr>
        <w:t xml:space="preserve"> č. 1: </w:t>
      </w:r>
      <w:r w:rsidR="001E1A5F" w:rsidRPr="001E1A5F">
        <w:rPr>
          <w:b/>
          <w:bCs/>
        </w:rPr>
        <w:t>Potreba tepla na vykurovanie</w:t>
      </w:r>
      <w:r w:rsidRPr="003361E2">
        <w:rPr>
          <w:b/>
          <w:bCs/>
        </w:rPr>
        <w:t xml:space="preserve"> </w:t>
      </w:r>
      <w:r w:rsidR="00FB0442">
        <w:rPr>
          <w:b/>
          <w:bCs/>
        </w:rPr>
        <w:t xml:space="preserve">v </w:t>
      </w:r>
      <w:r w:rsidR="00FB0442" w:rsidRPr="00FB0442">
        <w:rPr>
          <w:b/>
          <w:bCs/>
        </w:rPr>
        <w:t xml:space="preserve">kWh/rok </w:t>
      </w:r>
      <w:r w:rsidRPr="003361E2">
        <w:rPr>
          <w:b/>
          <w:bCs/>
        </w:rPr>
        <w:t>(A)</w:t>
      </w:r>
    </w:p>
    <w:p w14:paraId="2E2A2A1F" w14:textId="489AFEB3" w:rsidR="008E0040" w:rsidRPr="008B60E4" w:rsidRDefault="008E0040" w:rsidP="008B60E4">
      <w:pPr>
        <w:pStyle w:val="Heading4"/>
        <w:numPr>
          <w:ilvl w:val="0"/>
          <w:numId w:val="0"/>
        </w:numPr>
        <w:ind w:left="709"/>
      </w:pPr>
      <w:r w:rsidRPr="003361E2">
        <w:t xml:space="preserve">Maximálny počet bodov za </w:t>
      </w:r>
      <w:proofErr w:type="spellStart"/>
      <w:r w:rsidRPr="003361E2">
        <w:t>podkritérium</w:t>
      </w:r>
      <w:proofErr w:type="spellEnd"/>
      <w:r w:rsidRPr="003361E2">
        <w:t xml:space="preserve"> </w:t>
      </w:r>
      <w:r w:rsidR="006723C1" w:rsidRPr="006723C1">
        <w:t>Potreba tepla na vykurovanie</w:t>
      </w:r>
      <w:r w:rsidR="00FB0442">
        <w:t xml:space="preserve"> v</w:t>
      </w:r>
      <w:r w:rsidR="006723C1" w:rsidRPr="006723C1">
        <w:t xml:space="preserve"> </w:t>
      </w:r>
      <w:r w:rsidR="00FB0442" w:rsidRPr="00FB0442">
        <w:t xml:space="preserve">kWh/rok </w:t>
      </w:r>
      <w:r w:rsidRPr="003361E2">
        <w:t>(A) bude pridelený podľa nižšie uvedeného vzorca:</w:t>
      </w:r>
    </w:p>
    <w:p w14:paraId="229EA4A1" w14:textId="6F7216F0" w:rsidR="008E0040" w:rsidRPr="006D75A2" w:rsidRDefault="000800D2" w:rsidP="008E0040">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Najnižšia  navrhovaná Potreba tepla na vykurovanie v kWh/rok (A)</m:t>
              </m:r>
            </m:num>
            <m:den>
              <m:r>
                <w:rPr>
                  <w:rFonts w:ascii="Cambria Math" w:hAnsi="Cambria Math" w:cs="Arial"/>
                  <w:sz w:val="18"/>
                  <w:szCs w:val="20"/>
                  <w:lang w:eastAsia="cs-CZ"/>
                </w:rPr>
                <m:t>Uchádzačom navrhovaná Potreba tepla na vykurovanie v kWh/rok (A)</m:t>
              </m:r>
            </m:den>
          </m:f>
          <m:r>
            <w:rPr>
              <w:rFonts w:ascii="Cambria Math" w:hAnsi="Cambria Math" w:cs="Arial"/>
              <w:sz w:val="18"/>
              <w:szCs w:val="20"/>
              <w:lang w:eastAsia="cs-CZ"/>
            </w:rPr>
            <m:t xml:space="preserve"> x </m:t>
          </m:r>
          <m:r>
            <m:rPr>
              <m:sty m:val="p"/>
            </m:rPr>
            <w:rPr>
              <w:rFonts w:ascii="Cambria Math" w:hAnsi="Cambria Math" w:cs="Arial"/>
              <w:szCs w:val="20"/>
              <w:lang w:eastAsia="cs-CZ"/>
            </w:rPr>
            <m:t>15</m:t>
          </m:r>
        </m:oMath>
      </m:oMathPara>
    </w:p>
    <w:p w14:paraId="1CEB2DD7" w14:textId="14AD7F62" w:rsidR="008E0040" w:rsidRDefault="00733C49" w:rsidP="008E0040">
      <w:pPr>
        <w:pStyle w:val="Heading4"/>
        <w:numPr>
          <w:ilvl w:val="0"/>
          <w:numId w:val="0"/>
        </w:numPr>
        <w:ind w:left="709"/>
      </w:pPr>
      <w:r>
        <w:t xml:space="preserve">Potrebu tepla na vykurovanie v kWh/rok (hodnotu </w:t>
      </w:r>
      <w:proofErr w:type="spellStart"/>
      <w:r>
        <w:t>podkritéria</w:t>
      </w:r>
      <w:proofErr w:type="spellEnd"/>
      <w:r>
        <w:t xml:space="preserve"> A) uchádzač vypočíta nasledovným vzorcom:</w:t>
      </w:r>
    </w:p>
    <w:p w14:paraId="30EB11AB" w14:textId="2CEC706D" w:rsidR="00733C49" w:rsidRPr="00FD01C4" w:rsidRDefault="00733C49" w:rsidP="00733C49">
      <w:pPr>
        <w:pStyle w:val="Heading4"/>
        <w:numPr>
          <w:ilvl w:val="0"/>
          <w:numId w:val="0"/>
        </w:numPr>
        <w:ind w:left="709"/>
        <w:rPr>
          <w:b/>
          <w:bCs/>
        </w:rPr>
      </w:pPr>
      <w:r w:rsidRPr="00FD01C4">
        <w:rPr>
          <w:b/>
          <w:bCs/>
        </w:rPr>
        <w:t>QH =  (HT + HV) - η . (</w:t>
      </w:r>
      <w:proofErr w:type="spellStart"/>
      <w:r w:rsidRPr="00FD01C4">
        <w:rPr>
          <w:b/>
          <w:bCs/>
        </w:rPr>
        <w:t>Qs</w:t>
      </w:r>
      <w:proofErr w:type="spellEnd"/>
      <w:r w:rsidRPr="00FD01C4">
        <w:rPr>
          <w:b/>
          <w:bCs/>
        </w:rPr>
        <w:t xml:space="preserve"> + </w:t>
      </w:r>
      <w:proofErr w:type="spellStart"/>
      <w:r w:rsidRPr="00FD01C4">
        <w:rPr>
          <w:b/>
          <w:bCs/>
        </w:rPr>
        <w:t>Qi</w:t>
      </w:r>
      <w:proofErr w:type="spellEnd"/>
      <w:r w:rsidRPr="00FD01C4">
        <w:rPr>
          <w:b/>
          <w:bCs/>
        </w:rPr>
        <w:t>)*D*24</w:t>
      </w:r>
      <w:r w:rsidRPr="00FD01C4">
        <w:rPr>
          <w:b/>
          <w:bCs/>
        </w:rPr>
        <w:tab/>
      </w:r>
      <w:r w:rsidRPr="00FD01C4">
        <w:rPr>
          <w:b/>
          <w:bCs/>
        </w:rPr>
        <w:tab/>
      </w:r>
    </w:p>
    <w:p w14:paraId="4E705D5F" w14:textId="0F6CF911" w:rsidR="00733C49" w:rsidRDefault="00733C49" w:rsidP="00733C49">
      <w:pPr>
        <w:pStyle w:val="Heading4"/>
        <w:numPr>
          <w:ilvl w:val="0"/>
          <w:numId w:val="0"/>
        </w:numPr>
        <w:ind w:left="709"/>
      </w:pPr>
      <w:r w:rsidRPr="00733C49">
        <w:t>kde:</w:t>
      </w:r>
    </w:p>
    <w:p w14:paraId="09268B16" w14:textId="11293ACA" w:rsidR="00F65934" w:rsidRPr="007D12E0" w:rsidRDefault="00F65934" w:rsidP="00F65934">
      <w:pPr>
        <w:pStyle w:val="Heading4"/>
        <w:numPr>
          <w:ilvl w:val="0"/>
          <w:numId w:val="0"/>
        </w:numPr>
        <w:ind w:left="709"/>
      </w:pPr>
      <w:r w:rsidRPr="00733C49">
        <w:tab/>
      </w:r>
      <w:r w:rsidRPr="00FD01C4">
        <w:rPr>
          <w:b/>
          <w:bCs/>
        </w:rPr>
        <w:t>QH</w:t>
      </w:r>
      <w:r w:rsidRPr="00733C49">
        <w:t xml:space="preserve"> </w:t>
      </w:r>
      <w:r>
        <w:t>je</w:t>
      </w:r>
      <w:r w:rsidR="001F70DD">
        <w:t xml:space="preserve"> výsledná hodnota </w:t>
      </w:r>
      <w:proofErr w:type="spellStart"/>
      <w:r w:rsidR="001F70DD">
        <w:t>Podkritéria</w:t>
      </w:r>
      <w:proofErr w:type="spellEnd"/>
      <w:r w:rsidR="001F70DD">
        <w:t xml:space="preserve"> (A) -</w:t>
      </w:r>
      <w:r>
        <w:t xml:space="preserve"> </w:t>
      </w:r>
      <w:r w:rsidRPr="00733C49">
        <w:t xml:space="preserve">Potreba tepla na vykurovanie </w:t>
      </w:r>
      <w:r w:rsidR="00FD01C4">
        <w:t xml:space="preserve">v </w:t>
      </w:r>
      <w:r w:rsidR="00786359" w:rsidRPr="007D12E0">
        <w:t>[</w:t>
      </w:r>
      <w:r w:rsidRPr="00733C49">
        <w:t>kWh/rok</w:t>
      </w:r>
      <w:r w:rsidR="00786359" w:rsidRPr="007D12E0">
        <w:t>]</w:t>
      </w:r>
      <w:r w:rsidR="00653EA9" w:rsidRPr="007D12E0">
        <w:t>;</w:t>
      </w:r>
    </w:p>
    <w:p w14:paraId="47BAD95B" w14:textId="75C10CCE" w:rsidR="00733C49" w:rsidRPr="00733C49" w:rsidRDefault="00733C49" w:rsidP="00733C49">
      <w:pPr>
        <w:pStyle w:val="Heading4"/>
        <w:numPr>
          <w:ilvl w:val="0"/>
          <w:numId w:val="0"/>
        </w:numPr>
        <w:ind w:left="709"/>
      </w:pPr>
      <w:r w:rsidRPr="00FD01C4">
        <w:rPr>
          <w:b/>
          <w:bCs/>
        </w:rPr>
        <w:t>HT</w:t>
      </w:r>
      <w:r w:rsidRPr="00733C49">
        <w:t xml:space="preserve"> je merná tepelná strata prechodom tepla </w:t>
      </w:r>
      <w:r w:rsidR="00FD01C4">
        <w:t>v</w:t>
      </w:r>
      <w:r w:rsidR="00786359">
        <w:t>o</w:t>
      </w:r>
      <w:r w:rsidR="00FD01C4">
        <w:t xml:space="preserve"> </w:t>
      </w:r>
      <w:r w:rsidR="00786359">
        <w:t>[</w:t>
      </w:r>
      <w:r w:rsidRPr="00733C49">
        <w:t>W/K</w:t>
      </w:r>
      <w:r w:rsidR="00786359">
        <w:t>]</w:t>
      </w:r>
      <w:r w:rsidRPr="00733C49">
        <w:t xml:space="preserve"> </w:t>
      </w:r>
      <w:r w:rsidR="00653EA9">
        <w:t>;</w:t>
      </w:r>
    </w:p>
    <w:p w14:paraId="66315BB6" w14:textId="0A15283C" w:rsidR="00733C49" w:rsidRPr="00733C49" w:rsidRDefault="00733C49" w:rsidP="00733C49">
      <w:pPr>
        <w:pStyle w:val="Heading4"/>
        <w:numPr>
          <w:ilvl w:val="0"/>
          <w:numId w:val="0"/>
        </w:numPr>
        <w:ind w:left="709"/>
      </w:pPr>
      <w:r w:rsidRPr="00FD01C4">
        <w:rPr>
          <w:b/>
          <w:bCs/>
        </w:rPr>
        <w:t>HV</w:t>
      </w:r>
      <w:r w:rsidRPr="00733C49">
        <w:t xml:space="preserve"> je merná tepelná strata vetraním </w:t>
      </w:r>
      <w:r w:rsidR="00FD01C4">
        <w:t>v</w:t>
      </w:r>
      <w:r w:rsidR="00786359">
        <w:t>o</w:t>
      </w:r>
      <w:r w:rsidR="00FD01C4">
        <w:t xml:space="preserve"> </w:t>
      </w:r>
      <w:r w:rsidR="00786359">
        <w:t>[</w:t>
      </w:r>
      <w:r w:rsidRPr="00733C49">
        <w:t>W/K</w:t>
      </w:r>
      <w:r w:rsidR="00786359">
        <w:t>]</w:t>
      </w:r>
      <w:r w:rsidR="00653EA9">
        <w:t>;</w:t>
      </w:r>
    </w:p>
    <w:p w14:paraId="0E98454A" w14:textId="68F9332A" w:rsidR="00733C49" w:rsidRPr="00733C49" w:rsidRDefault="007034BB" w:rsidP="00733C49">
      <w:pPr>
        <w:pStyle w:val="Heading4"/>
        <w:numPr>
          <w:ilvl w:val="0"/>
          <w:numId w:val="0"/>
        </w:numPr>
        <w:ind w:left="709"/>
      </w:pPr>
      <w:r w:rsidRPr="00FD01C4">
        <w:rPr>
          <w:b/>
          <w:bCs/>
        </w:rPr>
        <w:t>η</w:t>
      </w:r>
      <w:r w:rsidR="00786359">
        <w:t xml:space="preserve"> je</w:t>
      </w:r>
      <w:r w:rsidR="00733C49" w:rsidRPr="00733C49">
        <w:t xml:space="preserve"> faktor využitia tepelných ziskov</w:t>
      </w:r>
      <w:r w:rsidR="00766F0A">
        <w:t>;</w:t>
      </w:r>
    </w:p>
    <w:p w14:paraId="02A6D824" w14:textId="0C82772C" w:rsidR="00733C49" w:rsidRPr="00733C49" w:rsidRDefault="00733C49" w:rsidP="00733C49">
      <w:pPr>
        <w:pStyle w:val="Heading4"/>
        <w:numPr>
          <w:ilvl w:val="0"/>
          <w:numId w:val="0"/>
        </w:numPr>
        <w:ind w:left="709"/>
      </w:pPr>
      <w:proofErr w:type="spellStart"/>
      <w:r w:rsidRPr="00FD01C4">
        <w:rPr>
          <w:b/>
          <w:bCs/>
        </w:rPr>
        <w:t>Qs</w:t>
      </w:r>
      <w:proofErr w:type="spellEnd"/>
      <w:r w:rsidR="00786359">
        <w:t xml:space="preserve"> </w:t>
      </w:r>
      <w:r w:rsidRPr="00733C49">
        <w:t>sú tepelné zisky slnečným žiarením</w:t>
      </w:r>
      <w:r w:rsidR="00786359">
        <w:t xml:space="preserve"> v </w:t>
      </w:r>
      <w:r w:rsidRPr="00733C49">
        <w:t>[kWh]</w:t>
      </w:r>
      <w:r w:rsidR="00653EA9">
        <w:t>;</w:t>
      </w:r>
    </w:p>
    <w:p w14:paraId="55BE8FA7" w14:textId="04228FE8" w:rsidR="00733C49" w:rsidRPr="00733C49" w:rsidRDefault="00733C49" w:rsidP="00733C49">
      <w:pPr>
        <w:pStyle w:val="Heading4"/>
        <w:numPr>
          <w:ilvl w:val="0"/>
          <w:numId w:val="0"/>
        </w:numPr>
        <w:ind w:left="709"/>
      </w:pPr>
      <w:proofErr w:type="spellStart"/>
      <w:r w:rsidRPr="00FD01C4">
        <w:rPr>
          <w:b/>
          <w:bCs/>
        </w:rPr>
        <w:t>Qi</w:t>
      </w:r>
      <w:proofErr w:type="spellEnd"/>
      <w:r w:rsidR="00786359">
        <w:t xml:space="preserve"> </w:t>
      </w:r>
      <w:r w:rsidRPr="00733C49">
        <w:t xml:space="preserve">sú zisky vnútornými zdrojmi </w:t>
      </w:r>
      <w:r w:rsidR="00786359">
        <w:t xml:space="preserve"> v </w:t>
      </w:r>
      <w:r w:rsidRPr="00733C49">
        <w:t>[kWh]</w:t>
      </w:r>
      <w:r w:rsidR="00653EA9">
        <w:t>;</w:t>
      </w:r>
    </w:p>
    <w:p w14:paraId="0A99EAD1" w14:textId="3CF75E3F" w:rsidR="00733C49" w:rsidRPr="00733C49" w:rsidRDefault="00733C49" w:rsidP="00733C49">
      <w:pPr>
        <w:pStyle w:val="Heading4"/>
        <w:numPr>
          <w:ilvl w:val="0"/>
          <w:numId w:val="0"/>
        </w:numPr>
        <w:ind w:left="709"/>
      </w:pPr>
      <w:r w:rsidRPr="00FD01C4">
        <w:rPr>
          <w:b/>
          <w:bCs/>
        </w:rPr>
        <w:t>D</w:t>
      </w:r>
      <w:r w:rsidR="00786359">
        <w:t xml:space="preserve"> </w:t>
      </w:r>
      <w:r w:rsidRPr="00733C49">
        <w:t xml:space="preserve">je počet </w:t>
      </w:r>
      <w:proofErr w:type="spellStart"/>
      <w:r w:rsidRPr="00733C49">
        <w:t>dennostupňov</w:t>
      </w:r>
      <w:proofErr w:type="spellEnd"/>
      <w:r w:rsidRPr="00733C49">
        <w:t xml:space="preserve"> vo vykurovacom období</w:t>
      </w:r>
      <w:r w:rsidR="00653EA9">
        <w:t>.</w:t>
      </w:r>
      <w:r w:rsidRPr="00733C49">
        <w:tab/>
        <w:t xml:space="preserve"> </w:t>
      </w:r>
    </w:p>
    <w:p w14:paraId="24137F20" w14:textId="17B9622F" w:rsidR="008F2121" w:rsidRPr="00FF7DA4" w:rsidRDefault="00470505" w:rsidP="008E0040">
      <w:pPr>
        <w:pStyle w:val="Heading4"/>
        <w:numPr>
          <w:ilvl w:val="0"/>
          <w:numId w:val="0"/>
        </w:numPr>
        <w:ind w:left="709"/>
        <w:rPr>
          <w:b/>
          <w:bCs/>
        </w:rPr>
      </w:pPr>
      <w:r w:rsidRPr="00FF7DA4">
        <w:rPr>
          <w:b/>
          <w:bCs/>
        </w:rPr>
        <w:t>Hodnoty veličín „η“, „</w:t>
      </w:r>
      <w:proofErr w:type="spellStart"/>
      <w:r w:rsidRPr="00FF7DA4">
        <w:rPr>
          <w:b/>
          <w:bCs/>
        </w:rPr>
        <w:t>Qs</w:t>
      </w:r>
      <w:proofErr w:type="spellEnd"/>
      <w:r w:rsidRPr="00FF7DA4">
        <w:rPr>
          <w:b/>
          <w:bCs/>
        </w:rPr>
        <w:t>“, „</w:t>
      </w:r>
      <w:proofErr w:type="spellStart"/>
      <w:r w:rsidRPr="00FF7DA4">
        <w:rPr>
          <w:b/>
          <w:bCs/>
        </w:rPr>
        <w:t>Qi</w:t>
      </w:r>
      <w:proofErr w:type="spellEnd"/>
      <w:r w:rsidRPr="00FF7DA4">
        <w:rPr>
          <w:b/>
          <w:bCs/>
        </w:rPr>
        <w:t>“ a „D“</w:t>
      </w:r>
      <w:r w:rsidR="009D5CDA" w:rsidRPr="00FF7DA4">
        <w:rPr>
          <w:b/>
          <w:bCs/>
        </w:rPr>
        <w:t xml:space="preserve"> Verejný obstarávateľ pre účely hodnotenia ponúk stanovuje ako referenčné hodnoty podľa energetického auditu</w:t>
      </w:r>
      <w:r w:rsidR="00FF7DA4">
        <w:rPr>
          <w:b/>
          <w:bCs/>
        </w:rPr>
        <w:t xml:space="preserve"> pre všetkých uchádzačov konštantne</w:t>
      </w:r>
      <w:r w:rsidR="009D5CDA" w:rsidRPr="00FF7DA4">
        <w:rPr>
          <w:b/>
          <w:bCs/>
        </w:rPr>
        <w:t xml:space="preserve">. </w:t>
      </w:r>
      <w:r w:rsidR="008F2121" w:rsidRPr="00FF7DA4">
        <w:rPr>
          <w:b/>
          <w:bCs/>
        </w:rPr>
        <w:t xml:space="preserve">Hodnoty týchto veličín sú </w:t>
      </w:r>
      <w:proofErr w:type="spellStart"/>
      <w:r w:rsidR="008F2121" w:rsidRPr="00FF7DA4">
        <w:rPr>
          <w:b/>
          <w:bCs/>
        </w:rPr>
        <w:t>predvyplnené</w:t>
      </w:r>
      <w:proofErr w:type="spellEnd"/>
      <w:r w:rsidR="008F2121" w:rsidRPr="00FF7DA4">
        <w:rPr>
          <w:b/>
          <w:bCs/>
        </w:rPr>
        <w:t xml:space="preserve"> v Prílohe č. C.1 Návrh na plnenie kritérií a uchádzač tieto hodnoty nemení. </w:t>
      </w:r>
    </w:p>
    <w:p w14:paraId="15BA724D" w14:textId="270536B7" w:rsidR="00637212" w:rsidRPr="00FF7DA4" w:rsidRDefault="00637212" w:rsidP="00637212">
      <w:pPr>
        <w:pStyle w:val="Heading4"/>
        <w:numPr>
          <w:ilvl w:val="0"/>
          <w:numId w:val="0"/>
        </w:numPr>
        <w:ind w:left="709"/>
        <w:rPr>
          <w:b/>
          <w:bCs/>
        </w:rPr>
      </w:pPr>
      <w:r w:rsidRPr="00FF7DA4">
        <w:rPr>
          <w:b/>
          <w:bCs/>
        </w:rPr>
        <w:t>Výpočet hodnôt</w:t>
      </w:r>
      <w:r w:rsidR="008F2121" w:rsidRPr="00FF7DA4">
        <w:rPr>
          <w:b/>
          <w:bCs/>
        </w:rPr>
        <w:t xml:space="preserve"> „HT“ a „HV“</w:t>
      </w:r>
      <w:r w:rsidRPr="00FF7DA4">
        <w:rPr>
          <w:b/>
          <w:bCs/>
        </w:rPr>
        <w:t>, ktoré uchádzač dosádza do uvedeného vzorca</w:t>
      </w:r>
      <w:r w:rsidR="008F2121" w:rsidRPr="00FF7DA4">
        <w:rPr>
          <w:b/>
          <w:bCs/>
        </w:rPr>
        <w:t xml:space="preserve">, </w:t>
      </w:r>
      <w:r w:rsidR="00FF7DA4">
        <w:rPr>
          <w:b/>
          <w:bCs/>
        </w:rPr>
        <w:t>uchádzač</w:t>
      </w:r>
      <w:r w:rsidR="008F2121" w:rsidRPr="00FF7DA4">
        <w:rPr>
          <w:b/>
          <w:bCs/>
        </w:rPr>
        <w:t xml:space="preserve"> vypočíta podľa</w:t>
      </w:r>
      <w:r w:rsidRPr="00FF7DA4">
        <w:rPr>
          <w:b/>
          <w:bCs/>
        </w:rPr>
        <w:t xml:space="preserve"> metodik</w:t>
      </w:r>
      <w:r w:rsidR="008F2121" w:rsidRPr="00FF7DA4">
        <w:rPr>
          <w:b/>
          <w:bCs/>
        </w:rPr>
        <w:t>y</w:t>
      </w:r>
      <w:r w:rsidR="00FF7DA4" w:rsidRPr="00FF7DA4">
        <w:rPr>
          <w:b/>
          <w:bCs/>
        </w:rPr>
        <w:t xml:space="preserve"> </w:t>
      </w:r>
      <w:r w:rsidRPr="00FF7DA4">
        <w:rPr>
          <w:b/>
          <w:bCs/>
        </w:rPr>
        <w:t>normy STN 73 0540-2:2012.</w:t>
      </w:r>
    </w:p>
    <w:p w14:paraId="0BF21DEB" w14:textId="18217F8C" w:rsidR="00C2286A" w:rsidRPr="00C2286A" w:rsidRDefault="000B4F7C" w:rsidP="00C2286A">
      <w:pPr>
        <w:pStyle w:val="Heading4"/>
        <w:numPr>
          <w:ilvl w:val="0"/>
          <w:numId w:val="0"/>
        </w:numPr>
        <w:ind w:left="709"/>
      </w:pPr>
      <w:r>
        <w:t>Spôsob výpočtu hodnoty kritéria (A) vrátane hodnôt</w:t>
      </w:r>
      <w:r w:rsidR="00C2286A">
        <w:t xml:space="preserve"> vstupujúc</w:t>
      </w:r>
      <w:r>
        <w:t>ich</w:t>
      </w:r>
      <w:r w:rsidR="00C2286A">
        <w:t xml:space="preserve"> do uvedeného vzorca </w:t>
      </w:r>
      <w:r>
        <w:lastRenderedPageBreak/>
        <w:t>zohľadňujúce</w:t>
      </w:r>
      <w:r w:rsidRPr="000B4F7C">
        <w:t xml:space="preserve"> </w:t>
      </w:r>
      <w:r>
        <w:t xml:space="preserve">metodiku podľa normy </w:t>
      </w:r>
      <w:r w:rsidRPr="00637212">
        <w:t>STN 73 0540-2:2012</w:t>
      </w:r>
      <w:r>
        <w:t xml:space="preserve"> uchádzač uvedie zároveň v ponuke v Prílohe č. C.1 Návrh na plnenie kritérií.</w:t>
      </w:r>
    </w:p>
    <w:p w14:paraId="0D21BAB6" w14:textId="77777777" w:rsidR="008E0040" w:rsidRPr="006D75A2" w:rsidRDefault="008E0040" w:rsidP="008E0040">
      <w:pPr>
        <w:pStyle w:val="Heading4"/>
        <w:rPr>
          <w:b/>
          <w:bCs/>
        </w:rPr>
      </w:pPr>
      <w:r w:rsidRPr="006D75A2">
        <w:rPr>
          <w:b/>
          <w:bCs/>
        </w:rPr>
        <w:t xml:space="preserve">Spôsob prideľovania bodov za </w:t>
      </w:r>
      <w:proofErr w:type="spellStart"/>
      <w:r w:rsidRPr="006D75A2">
        <w:rPr>
          <w:b/>
          <w:bCs/>
        </w:rPr>
        <w:t>podkritérium</w:t>
      </w:r>
      <w:proofErr w:type="spellEnd"/>
      <w:r w:rsidRPr="006D75A2">
        <w:rPr>
          <w:b/>
          <w:bCs/>
        </w:rPr>
        <w:t xml:space="preserve"> č. 2: Celková cena za realizáciu predmetu zákazky vrátane DPH</w:t>
      </w:r>
    </w:p>
    <w:p w14:paraId="620481A0" w14:textId="77777777" w:rsidR="008E0040" w:rsidRPr="006D75A2" w:rsidRDefault="008E0040" w:rsidP="008E0040">
      <w:pPr>
        <w:pStyle w:val="Heading4"/>
        <w:numPr>
          <w:ilvl w:val="0"/>
          <w:numId w:val="0"/>
        </w:numPr>
        <w:ind w:left="709"/>
      </w:pPr>
      <w:r w:rsidRPr="006D75A2">
        <w:t xml:space="preserve">Maximálny počet bodov za </w:t>
      </w:r>
      <w:proofErr w:type="spellStart"/>
      <w:r w:rsidRPr="006D75A2">
        <w:t>podkritérium</w:t>
      </w:r>
      <w:proofErr w:type="spellEnd"/>
      <w:r w:rsidRPr="006D75A2">
        <w:t xml:space="preserve"> Celková cena za realizáciu predmetu zákazky v EUR s DPH bude pridelený podľa nižšie uvedeného vzorca:</w:t>
      </w:r>
    </w:p>
    <w:p w14:paraId="61EDC917" w14:textId="1CB9FB84" w:rsidR="008E0040" w:rsidRPr="006D75A2" w:rsidRDefault="000800D2" w:rsidP="008E0040">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m:t>
          </m:r>
          <m:r>
            <m:rPr>
              <m:sty m:val="p"/>
            </m:rPr>
            <w:rPr>
              <w:rFonts w:ascii="Cambria Math" w:hAnsi="Cambria Math" w:cs="Arial"/>
              <w:szCs w:val="20"/>
              <w:lang w:eastAsia="cs-CZ"/>
            </w:rPr>
            <m:t>85</m:t>
          </m:r>
        </m:oMath>
      </m:oMathPara>
    </w:p>
    <w:p w14:paraId="70A79B5B" w14:textId="43A10EC8" w:rsidR="001759EB" w:rsidRDefault="001759EB" w:rsidP="001759EB">
      <w:pPr>
        <w:pStyle w:val="Heading4"/>
        <w:numPr>
          <w:ilvl w:val="0"/>
          <w:numId w:val="0"/>
        </w:numPr>
        <w:ind w:left="709"/>
      </w:pPr>
      <w:bookmarkStart w:id="413" w:name="_Toc19266125"/>
      <w:bookmarkStart w:id="414" w:name="_Toc48904806"/>
      <w:r>
        <w:t xml:space="preserve">Cenu predmetu zákazky </w:t>
      </w:r>
      <w:r w:rsidRPr="001759EB">
        <w:t>uchádzač uvedie v ponuke v Prílohe č. C.1 Návrh na plnenie kritérií.</w:t>
      </w:r>
    </w:p>
    <w:p w14:paraId="07A489CB" w14:textId="63BD4FB4" w:rsidR="008E0040" w:rsidRPr="006D75A2" w:rsidRDefault="008E0040" w:rsidP="008E0040">
      <w:pPr>
        <w:pStyle w:val="Heading3"/>
      </w:pPr>
      <w:r w:rsidRPr="006D75A2">
        <w:t>Spôsob vyhodnotenia ponúk</w:t>
      </w:r>
      <w:bookmarkEnd w:id="413"/>
      <w:bookmarkEnd w:id="414"/>
    </w:p>
    <w:p w14:paraId="1226BF71" w14:textId="19C9787B" w:rsidR="008E0040" w:rsidRPr="004E014D" w:rsidRDefault="008E0040" w:rsidP="008E0040">
      <w:pPr>
        <w:pStyle w:val="Heading4"/>
      </w:pPr>
      <w:r w:rsidRPr="004E014D">
        <w:t xml:space="preserve">Úspešný </w:t>
      </w:r>
      <w:r w:rsidR="00D72C78">
        <w:t>sa stane</w:t>
      </w:r>
      <w:r w:rsidRPr="004E014D">
        <w:t xml:space="preserve"> ten uchádzač, ktorý dostane za poskytnutie predmetu zákazky v súčte hodnotených kritérií najviac bodov. Poradie ostatných uchádzačov sa zostaví podľa výšky pridelených bodov zostupne od 2 po X, kde X je počet uchádzačov, ktorých ponuky sa vyhodnocovali. </w:t>
      </w:r>
    </w:p>
    <w:p w14:paraId="04DB2B31" w14:textId="77777777" w:rsidR="007C13AD" w:rsidRPr="00BE5BF7" w:rsidRDefault="007C13AD" w:rsidP="007C13AD">
      <w:pPr>
        <w:ind w:left="576"/>
      </w:pPr>
    </w:p>
    <w:p w14:paraId="321A7A60" w14:textId="46D62E61" w:rsidR="00E9595C" w:rsidRPr="00BE5BF7" w:rsidRDefault="00C44D2E" w:rsidP="007A53F1">
      <w:pPr>
        <w:ind w:left="576"/>
        <w:rPr>
          <w:rFonts w:cs="Arial"/>
          <w:szCs w:val="20"/>
        </w:rPr>
      </w:pPr>
      <w:r w:rsidRPr="00BE5BF7" w:rsidDel="00C44D2E">
        <w:rPr>
          <w:rFonts w:cs="Arial"/>
          <w:szCs w:val="20"/>
        </w:rPr>
        <w:t xml:space="preserve"> </w:t>
      </w:r>
    </w:p>
    <w:p w14:paraId="21BE0AB1" w14:textId="77777777" w:rsidR="00E9595C" w:rsidRPr="00BE5BF7" w:rsidRDefault="00E9595C">
      <w:pPr>
        <w:spacing w:after="0" w:line="240" w:lineRule="auto"/>
        <w:jc w:val="left"/>
        <w:rPr>
          <w:rFonts w:cs="Arial"/>
          <w:szCs w:val="20"/>
        </w:rPr>
      </w:pPr>
      <w:r w:rsidRPr="00BE5BF7">
        <w:rPr>
          <w:rFonts w:cs="Arial"/>
          <w:szCs w:val="20"/>
        </w:rPr>
        <w:br w:type="page"/>
      </w:r>
    </w:p>
    <w:p w14:paraId="5A59EC96" w14:textId="2010DF3E" w:rsidR="007A53F1" w:rsidRPr="00BE5BF7" w:rsidRDefault="009C5A06" w:rsidP="00E9595C">
      <w:pPr>
        <w:pStyle w:val="Heading1"/>
        <w:rPr>
          <w:rFonts w:cs="Arial"/>
          <w:szCs w:val="20"/>
        </w:rPr>
      </w:pPr>
      <w:bookmarkStart w:id="415" w:name="_Toc48904807"/>
      <w:r w:rsidRPr="00BE5BF7">
        <w:rPr>
          <w:rFonts w:cs="Arial"/>
          <w:szCs w:val="20"/>
        </w:rPr>
        <w:lastRenderedPageBreak/>
        <w:t>Podmienky účasti</w:t>
      </w:r>
      <w:bookmarkEnd w:id="415"/>
    </w:p>
    <w:p w14:paraId="78CE8AC5" w14:textId="7DC720C1" w:rsidR="009C5A06" w:rsidRPr="00BE5BF7" w:rsidRDefault="009C5A06" w:rsidP="00E63FCB">
      <w:pPr>
        <w:pStyle w:val="Heading3"/>
      </w:pPr>
      <w:bookmarkStart w:id="416" w:name="_Toc48904808"/>
      <w:r w:rsidRPr="00BE5BF7">
        <w:t>Osobné postavenie</w:t>
      </w:r>
      <w:bookmarkEnd w:id="416"/>
    </w:p>
    <w:p w14:paraId="5FDC297C" w14:textId="77777777" w:rsidR="00810995" w:rsidRDefault="009C5A06" w:rsidP="009F484C">
      <w:pPr>
        <w:pStyle w:val="Heading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r w:rsidR="00E671D9">
        <w:t xml:space="preserve"> </w:t>
      </w:r>
    </w:p>
    <w:p w14:paraId="5B636355" w14:textId="5FC41154" w:rsidR="009C5A06" w:rsidRPr="00BE5BF7" w:rsidRDefault="00E671D9">
      <w:pPr>
        <w:pStyle w:val="Heading4"/>
      </w:pPr>
      <w:r w:rsidRPr="00E671D9">
        <w:t xml:space="preserve">Uchádzač môže podľa § 114 ZVO predbežne nahradiť doklady určené </w:t>
      </w:r>
      <w:r>
        <w:t>V</w:t>
      </w:r>
      <w:r w:rsidRPr="00E671D9">
        <w:t xml:space="preserve">erejným obstarávateľom na preukázanie splnenia podmienok účasti aj čestným vyhlásením, v ktorom vyhlási, že spĺňa všetky podmienky účasti určené </w:t>
      </w:r>
      <w:r>
        <w:t>V</w:t>
      </w:r>
      <w:r w:rsidRPr="00E671D9">
        <w:t xml:space="preserve">erejným obstarávateľom a poskytne </w:t>
      </w:r>
      <w:r>
        <w:t>V</w:t>
      </w:r>
      <w:r w:rsidRPr="00E671D9">
        <w:t xml:space="preserve">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w:t>
      </w:r>
      <w:r w:rsidR="00810995">
        <w:t>V</w:t>
      </w:r>
      <w:r w:rsidRPr="00E671D9">
        <w:t xml:space="preserve">erejnému obstarávateľovi predložil v inom verejnom obstarávaní a sú naďalej platné. Doklady preukazujúce splnenie podmienok účasti predkladá </w:t>
      </w:r>
      <w:r w:rsidR="00207AA0">
        <w:t>V</w:t>
      </w:r>
      <w:r w:rsidRPr="00E671D9">
        <w:t>erejnému obstarávateľovi uchádzač podľa § 55 ods.1 ZVO.</w:t>
      </w:r>
    </w:p>
    <w:p w14:paraId="41B19128" w14:textId="2383BB22" w:rsidR="009C5A06" w:rsidRPr="00BE5BF7" w:rsidRDefault="009C5A06">
      <w:pPr>
        <w:pStyle w:val="Heading4"/>
      </w:pPr>
      <w:r w:rsidRPr="00BE5BF7">
        <w:t xml:space="preserve">Tejto </w:t>
      </w:r>
      <w:r w:rsidR="00810995">
        <w:t>S</w:t>
      </w:r>
      <w:r w:rsidRPr="00BE5BF7">
        <w:t>úťaže sa môže zúčastniť len ten, kto spĺňa podmienky účasti týkajúce sa osobného postavenia</w:t>
      </w:r>
      <w:r w:rsidR="00821B52" w:rsidRPr="00BE5BF7">
        <w:t xml:space="preserve"> </w:t>
      </w:r>
      <w:r w:rsidRPr="00BE5BF7">
        <w:t>vymedzené v ustanovení § 32 ods. 1 ZVO.</w:t>
      </w:r>
    </w:p>
    <w:p w14:paraId="29FD8E1C" w14:textId="6CC83FA5" w:rsidR="009C5A06" w:rsidRPr="00BE5BF7" w:rsidRDefault="009C5A06">
      <w:pPr>
        <w:pStyle w:val="Heading4"/>
      </w:pPr>
      <w:r w:rsidRPr="00BE5BF7">
        <w:t>Spôsob preukázania splnenia podmienok podľa § 32 ods. 1 ZVO:</w:t>
      </w:r>
    </w:p>
    <w:p w14:paraId="51CD79E9" w14:textId="4D7E3162" w:rsidR="009C5A06" w:rsidRPr="00BE5BF7" w:rsidRDefault="009C5A06" w:rsidP="006C667D">
      <w:pPr>
        <w:pStyle w:val="Heading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52CAC5D9" w14:textId="373F3459" w:rsidR="009C5A06" w:rsidRPr="00BE5BF7" w:rsidRDefault="009C5A06" w:rsidP="006C667D">
      <w:pPr>
        <w:pStyle w:val="Heading6"/>
      </w:pPr>
      <w:bookmarkStart w:id="417"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17"/>
    </w:p>
    <w:p w14:paraId="5037B203" w14:textId="7C91359A" w:rsidR="009C5A06" w:rsidRPr="00BE5BF7" w:rsidRDefault="009C5A06">
      <w:pPr>
        <w:pStyle w:val="Heading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D51420" w:rsidRPr="00BE5BF7">
        <w:fldChar w:fldCharType="begin"/>
      </w:r>
      <w:r w:rsidR="00D51420" w:rsidRPr="00BE5BF7">
        <w:instrText xml:space="preserve"> REF _Ref6916162 \r \h </w:instrText>
      </w:r>
      <w:r w:rsidR="00D51420" w:rsidRPr="00BE5BF7">
        <w:fldChar w:fldCharType="separate"/>
      </w:r>
      <w:r w:rsidR="006F77C5">
        <w:t>1.4b)</w:t>
      </w:r>
      <w:r w:rsidR="00D51420"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03B50FCF" w14:textId="16E97FF7" w:rsidR="009C5A06" w:rsidRPr="00BE5BF7" w:rsidRDefault="009C5A06">
      <w:pPr>
        <w:pStyle w:val="Heading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542C2F32" w14:textId="2EC4DFE3" w:rsidR="009C5A06" w:rsidRPr="00BE5BF7" w:rsidRDefault="009C5A06">
      <w:pPr>
        <w:pStyle w:val="Heading4"/>
      </w:pPr>
      <w:bookmarkStart w:id="418" w:name="_Hlk13568822"/>
      <w:r w:rsidRPr="00BE5BF7">
        <w:t>Verejný obstarávateľ nie je oprávnený použiť údaje z informačných systémov verejnej správy podľa osobitného predpisu, a teda uchádzač (ak nie je zapísaný v ZHS alebo ak doklady dočasne nenahrádza</w:t>
      </w:r>
      <w:r w:rsidR="00821B52" w:rsidRPr="00BE5BF7">
        <w:t xml:space="preserve"> </w:t>
      </w:r>
      <w:r w:rsidRPr="00BE5BF7">
        <w:t>predložením JED</w:t>
      </w:r>
      <w:r w:rsidR="00810995" w:rsidRPr="00810995">
        <w:t xml:space="preserve"> </w:t>
      </w:r>
      <w:r w:rsidR="00810995">
        <w:t>alebo čestným vyhlásením podľa § 114 ZVO</w:t>
      </w:r>
      <w:r w:rsidRPr="00BE5BF7">
        <w:t xml:space="preserve">) predloží za účelom preukázania splnenia podmienok účasti osobného postavenia </w:t>
      </w:r>
      <w:r w:rsidR="003716D2" w:rsidRPr="00BE5BF7">
        <w:t>V</w:t>
      </w:r>
      <w:r w:rsidRPr="00BE5BF7">
        <w:t>erejnému</w:t>
      </w:r>
      <w:r w:rsidR="003716D2" w:rsidRPr="00BE5BF7">
        <w:t xml:space="preserve"> </w:t>
      </w:r>
      <w:r w:rsidRPr="00BE5BF7">
        <w:t>obstarávateľovi v ponuke všetky doklady podľa § 32 ods. 2 ZVO.</w:t>
      </w:r>
    </w:p>
    <w:bookmarkEnd w:id="418"/>
    <w:p w14:paraId="593E9B02" w14:textId="56B15F88" w:rsidR="009C5A06" w:rsidRPr="00BE5BF7" w:rsidRDefault="009C5A06">
      <w:pPr>
        <w:pStyle w:val="Heading4"/>
      </w:pPr>
      <w:r w:rsidRPr="00BE5BF7">
        <w:t>Podrobnosti k podmienkam účasti osobného postavenia a ich preukazovanie sú uvedené v § 32 ZVO.</w:t>
      </w:r>
    </w:p>
    <w:p w14:paraId="1F957993" w14:textId="277DBD70" w:rsidR="0090491C" w:rsidRPr="00BE5BF7" w:rsidRDefault="0090491C" w:rsidP="00E63FCB">
      <w:pPr>
        <w:pStyle w:val="Heading3"/>
      </w:pPr>
      <w:bookmarkStart w:id="419" w:name="_Toc48904809"/>
      <w:r w:rsidRPr="00BE5BF7">
        <w:t>Technická a</w:t>
      </w:r>
      <w:r w:rsidR="00EA5996" w:rsidRPr="00BE5BF7">
        <w:t>lebo</w:t>
      </w:r>
      <w:r w:rsidRPr="00BE5BF7">
        <w:t xml:space="preserve"> odborná spôsobilosť</w:t>
      </w:r>
      <w:bookmarkEnd w:id="419"/>
    </w:p>
    <w:p w14:paraId="49B7B8F0" w14:textId="7A4551C8" w:rsidR="00C418E5" w:rsidRPr="00BE5BF7" w:rsidRDefault="00C418E5">
      <w:pPr>
        <w:pStyle w:val="Heading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83E99E5" w14:textId="1642A62B" w:rsidR="00C418E5" w:rsidRPr="00E24381" w:rsidRDefault="00C418E5">
      <w:pPr>
        <w:pStyle w:val="Heading4"/>
        <w:rPr>
          <w:lang w:eastAsia="sk-SK"/>
        </w:rPr>
      </w:pPr>
      <w:r w:rsidRPr="00E24381">
        <w:rPr>
          <w:lang w:eastAsia="sk-SK"/>
        </w:rPr>
        <w:t xml:space="preserve">Verejný obstarávateľ obmedzuje v súvislosti </w:t>
      </w:r>
      <w:r w:rsidR="00FB63BA" w:rsidRPr="00E24381">
        <w:rPr>
          <w:lang w:eastAsia="sk-SK"/>
        </w:rPr>
        <w:t xml:space="preserve">s </w:t>
      </w:r>
      <w:r w:rsidRPr="00E24381">
        <w:rPr>
          <w:lang w:eastAsia="sk-SK"/>
        </w:rPr>
        <w:t>Jednotným európskym dokumentom informácie požadované na podmienky účasti (týkajúce sa časti IV: Podmienky účasti oddiel A až D) na jednu otázku, s odpoveďou áno alebo nie (</w:t>
      </w:r>
      <w:r w:rsidRPr="00E24381">
        <w:rPr>
          <w:rFonts w:cs="Calibri"/>
          <w:lang w:eastAsia="sk-SK"/>
        </w:rPr>
        <w:t>α</w:t>
      </w:r>
      <w:r w:rsidRPr="00E24381">
        <w:rPr>
          <w:lang w:eastAsia="sk-SK"/>
        </w:rPr>
        <w:t xml:space="preserve">: Globálny údaj pre všetky podmienky účasti), </w:t>
      </w:r>
      <w:proofErr w:type="spellStart"/>
      <w:r w:rsidRPr="00E24381">
        <w:rPr>
          <w:lang w:eastAsia="sk-SK"/>
        </w:rPr>
        <w:t>t.j</w:t>
      </w:r>
      <w:proofErr w:type="spellEnd"/>
      <w:r w:rsidRPr="00E24381">
        <w:rPr>
          <w:lang w:eastAsia="sk-SK"/>
        </w:rPr>
        <w:t xml:space="preserve">. či </w:t>
      </w:r>
      <w:r w:rsidRPr="00E24381">
        <w:rPr>
          <w:lang w:eastAsia="sk-SK"/>
        </w:rPr>
        <w:lastRenderedPageBreak/>
        <w:t>hospodárske subjekty spĺňajú všetky požadované podmienky účasti, týkajúce sa ekonomického a finančného postavenia a technickej alebo odbornej spôsobilosti.</w:t>
      </w:r>
    </w:p>
    <w:p w14:paraId="35B3E298" w14:textId="77777777" w:rsidR="00FD76BF" w:rsidRPr="00E146CD" w:rsidRDefault="00FD76BF" w:rsidP="00FD76BF">
      <w:pPr>
        <w:pStyle w:val="Heading4"/>
      </w:pPr>
      <w:bookmarkStart w:id="420" w:name="_Ref6294571"/>
      <w:r>
        <w:t>Uchádzač môže podľa § 114 ZVO predbežne nahradiť doklady určené Verejným obstarávateľom na preukázanie splnenia podmienok účasti aj čestným vyhlásením,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Doklady preukazujúce splnenie podmienok účasti predkladá Verejnému obstarávateľovi uchádzač podľa § 55 ods.1 ZVO.</w:t>
      </w:r>
    </w:p>
    <w:p w14:paraId="7FF7E9E1" w14:textId="5500ACEC" w:rsidR="00E02C8E" w:rsidRPr="00BB2DB5" w:rsidRDefault="00E02C8E">
      <w:pPr>
        <w:pStyle w:val="Heading4"/>
        <w:rPr>
          <w:shd w:val="clear" w:color="auto" w:fill="FFFFFF"/>
          <w:lang w:eastAsia="sk-SK"/>
        </w:rPr>
      </w:pPr>
      <w:bookmarkStart w:id="421" w:name="_Ref22213278"/>
      <w:r w:rsidRPr="00BE5BF7">
        <w:rPr>
          <w:shd w:val="clear" w:color="auto" w:fill="FFFFFF"/>
          <w:lang w:eastAsia="sk-SK"/>
        </w:rPr>
        <w:t xml:space="preserve">Tejto </w:t>
      </w:r>
      <w:r w:rsidR="00FD76BF">
        <w:rPr>
          <w:shd w:val="clear" w:color="auto" w:fill="FFFFFF"/>
          <w:lang w:eastAsia="sk-SK"/>
        </w:rPr>
        <w:t>S</w:t>
      </w:r>
      <w:r w:rsidRPr="00BE5BF7">
        <w:rPr>
          <w:shd w:val="clear" w:color="auto" w:fill="FFFFFF"/>
          <w:lang w:eastAsia="sk-SK"/>
        </w:rPr>
        <w:t xml:space="preserve">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w:t>
      </w:r>
      <w:r w:rsidRPr="00EC5297">
        <w:rPr>
          <w:shd w:val="clear" w:color="auto" w:fill="FFFFFF"/>
          <w:lang w:eastAsia="sk-SK"/>
        </w:rPr>
        <w:t>ponuke nasledovné doklady (môžu byť nahradené aj jednotným európskym dokumentom</w:t>
      </w:r>
      <w:r w:rsidR="00FD76BF" w:rsidRPr="00EC5297">
        <w:rPr>
          <w:shd w:val="clear" w:color="auto" w:fill="FFFFFF"/>
          <w:lang w:eastAsia="sk-SK"/>
        </w:rPr>
        <w:t xml:space="preserve"> alebo čestným vyhlásením</w:t>
      </w:r>
      <w:r w:rsidRPr="00EC5297">
        <w:rPr>
          <w:shd w:val="clear" w:color="auto" w:fill="FFFFFF"/>
          <w:lang w:eastAsia="sk-SK"/>
        </w:rPr>
        <w:t>):</w:t>
      </w:r>
      <w:bookmarkEnd w:id="420"/>
      <w:bookmarkEnd w:id="421"/>
    </w:p>
    <w:p w14:paraId="53591C3C" w14:textId="458EFF8A" w:rsidR="00F44B02" w:rsidRPr="006406FA" w:rsidRDefault="00F44B02" w:rsidP="006C667D">
      <w:pPr>
        <w:pStyle w:val="Heading6"/>
        <w:rPr>
          <w:rFonts w:eastAsia="Times New Roman"/>
          <w:shd w:val="clear" w:color="auto" w:fill="FFFFFF"/>
          <w:lang w:eastAsia="sk-SK"/>
        </w:rPr>
      </w:pPr>
      <w:bookmarkStart w:id="422" w:name="_Hlk23415572"/>
      <w:r w:rsidRPr="006406FA">
        <w:rPr>
          <w:rFonts w:eastAsia="Times New Roman"/>
          <w:shd w:val="clear" w:color="auto" w:fill="FFFFFF"/>
          <w:lang w:eastAsia="sk-SK"/>
        </w:rPr>
        <w:t>V súlade s ustanovením § 34 ods. 1 písm. a) ZVO:</w:t>
      </w:r>
      <w:r w:rsidRPr="00EC5297">
        <w:rPr>
          <w:rFonts w:eastAsia="Times New Roman"/>
          <w:shd w:val="clear" w:color="auto" w:fill="FFFFFF"/>
          <w:lang w:eastAsia="sk-SK"/>
        </w:rPr>
        <w:t xml:space="preserve"> zoznamom poskytnutých služieb za </w:t>
      </w:r>
      <w:r w:rsidR="008E2B35" w:rsidRPr="00EC5297">
        <w:rPr>
          <w:rFonts w:eastAsia="Times New Roman"/>
          <w:shd w:val="clear" w:color="auto" w:fill="FFFFFF"/>
          <w:lang w:eastAsia="sk-SK"/>
        </w:rPr>
        <w:t>predchádzajúcich</w:t>
      </w:r>
      <w:r w:rsidR="008E2B35" w:rsidRPr="00BB2DB5">
        <w:rPr>
          <w:rFonts w:eastAsia="Times New Roman"/>
          <w:shd w:val="clear" w:color="auto" w:fill="FFFFFF"/>
          <w:lang w:eastAsia="sk-SK"/>
        </w:rPr>
        <w:t xml:space="preserve"> </w:t>
      </w:r>
      <w:r w:rsidR="008E2B35" w:rsidRPr="003007FC">
        <w:rPr>
          <w:rFonts w:eastAsia="Times New Roman"/>
          <w:shd w:val="clear" w:color="auto" w:fill="FFFFFF"/>
          <w:lang w:eastAsia="sk-SK"/>
        </w:rPr>
        <w:t xml:space="preserve">päť </w:t>
      </w:r>
      <w:r w:rsidRPr="003007FC">
        <w:rPr>
          <w:rFonts w:eastAsia="Times New Roman"/>
          <w:shd w:val="clear" w:color="auto" w:fill="FFFFFF"/>
          <w:lang w:eastAsia="sk-SK"/>
        </w:rPr>
        <w:t>(</w:t>
      </w:r>
      <w:r w:rsidR="008E2B35" w:rsidRPr="003007FC">
        <w:rPr>
          <w:rFonts w:eastAsia="Times New Roman"/>
          <w:shd w:val="clear" w:color="auto" w:fill="FFFFFF"/>
          <w:lang w:eastAsia="sk-SK"/>
        </w:rPr>
        <w:t>5</w:t>
      </w:r>
      <w:r w:rsidRPr="003007FC">
        <w:rPr>
          <w:rFonts w:eastAsia="Times New Roman"/>
          <w:shd w:val="clear" w:color="auto" w:fill="FFFFFF"/>
          <w:lang w:eastAsia="sk-SK"/>
        </w:rPr>
        <w:t>) rok</w:t>
      </w:r>
      <w:r w:rsidR="008E2B35" w:rsidRPr="006406FA">
        <w:rPr>
          <w:rFonts w:eastAsia="Times New Roman"/>
          <w:shd w:val="clear" w:color="auto" w:fill="FFFFFF"/>
          <w:lang w:eastAsia="sk-SK"/>
        </w:rPr>
        <w:t>ov</w:t>
      </w:r>
      <w:r w:rsidRPr="006406FA">
        <w:rPr>
          <w:rFonts w:eastAsia="Times New Roman"/>
          <w:shd w:val="clear" w:color="auto" w:fill="FFFFFF"/>
          <w:lang w:eastAsia="sk-SK"/>
        </w:rPr>
        <w:t xml:space="preserve"> od vyhlásenia verejného obstarávania s uvedením cien, lehôt dodania a odberateľov; dokladom je referencia, ak odberateľom bol verejný obstarávateľ alebo obstarávateľ podľa tohto zákona.</w:t>
      </w:r>
    </w:p>
    <w:p w14:paraId="1C9D0DC1" w14:textId="77777777" w:rsidR="00F44B02" w:rsidRPr="006406FA" w:rsidRDefault="00F44B02" w:rsidP="00F44B02">
      <w:pPr>
        <w:ind w:left="1134"/>
        <w:rPr>
          <w:shd w:val="clear" w:color="auto" w:fill="FFFFFF"/>
          <w:lang w:eastAsia="sk-SK"/>
        </w:rPr>
      </w:pPr>
      <w:r w:rsidRPr="006406FA">
        <w:rPr>
          <w:shd w:val="clear" w:color="auto" w:fill="FFFFFF"/>
          <w:lang w:eastAsia="sk-SK"/>
        </w:rPr>
        <w:t xml:space="preserve">Predložený zoznam poskytnutých služieb, resp. referencií musí obsahovať informácie, </w:t>
      </w:r>
      <w:r w:rsidRPr="006406FA">
        <w:rPr>
          <w:shd w:val="clear" w:color="auto" w:fill="FFFFFF"/>
          <w:lang w:eastAsia="sk-SK"/>
        </w:rPr>
        <w:br/>
        <w:t xml:space="preserve">z ktorých je možné posúdiť splnenie všetkých vyššie uvedených požiadaviek. </w:t>
      </w:r>
    </w:p>
    <w:p w14:paraId="5025646D" w14:textId="77777777" w:rsidR="00F44B02" w:rsidRPr="006406FA" w:rsidRDefault="00F44B02" w:rsidP="006C667D">
      <w:pPr>
        <w:pStyle w:val="Heading6"/>
        <w:numPr>
          <w:ilvl w:val="0"/>
          <w:numId w:val="0"/>
        </w:numPr>
        <w:ind w:left="1134"/>
        <w:rPr>
          <w:shd w:val="clear" w:color="auto" w:fill="FFFFFF"/>
          <w:lang w:eastAsia="sk-SK"/>
        </w:rPr>
      </w:pPr>
      <w:r w:rsidRPr="006406FA">
        <w:rPr>
          <w:shd w:val="clear" w:color="auto" w:fill="FFFFFF"/>
          <w:lang w:eastAsia="sk-SK"/>
        </w:rPr>
        <w:t>Verejný obstarávateľ odporúča pre preukázanie splnenia tejto podmienky účasti použiť vzor, ktorý je prílohou č. F.1 týchto súťažných podkladov.</w:t>
      </w:r>
    </w:p>
    <w:p w14:paraId="458A9618" w14:textId="77777777" w:rsidR="00F44B02" w:rsidRPr="006406FA" w:rsidRDefault="00F44B02" w:rsidP="00F44B02">
      <w:pPr>
        <w:ind w:left="1134"/>
        <w:rPr>
          <w:b/>
          <w:u w:val="single"/>
          <w:shd w:val="clear" w:color="auto" w:fill="FFFFFF"/>
          <w:lang w:eastAsia="sk-SK"/>
        </w:rPr>
      </w:pPr>
      <w:r w:rsidRPr="006406FA">
        <w:rPr>
          <w:b/>
          <w:u w:val="single"/>
          <w:shd w:val="clear" w:color="auto" w:fill="FFFFFF"/>
          <w:lang w:eastAsia="sk-SK"/>
        </w:rPr>
        <w:t>Minimálna požadovaná úroveň:</w:t>
      </w:r>
    </w:p>
    <w:p w14:paraId="70ACF128" w14:textId="5D55A652" w:rsidR="00F44B02" w:rsidRPr="00EC5297" w:rsidRDefault="00F44B02" w:rsidP="00F44B02">
      <w:pPr>
        <w:ind w:left="1134"/>
      </w:pPr>
      <w:r w:rsidRPr="006406FA">
        <w:rPr>
          <w:shd w:val="clear" w:color="auto" w:fill="FFFFFF"/>
          <w:lang w:eastAsia="sk-SK"/>
        </w:rPr>
        <w:t>Zo zoznamu poskytnutých služieb musí vyplývať, že uchádzač poskytoval služby, ktorých predmetom bolo vypracovanie projektovej dokumentácie  potrebnej na realizáciu opatrení a prác (stavebných či iných prác, zatepľovanie, výmena otvorových konštrukcií, rekonštrukcia zdroja tepla, výmena rozvodov, osvetlenia a pod), ktorých účelom bolo zlepšenie energetickej efektívnosti budovy</w:t>
      </w:r>
      <w:r w:rsidRPr="006406FA">
        <w:t xml:space="preserve">, pričom </w:t>
      </w:r>
      <w:r w:rsidRPr="006406FA">
        <w:rPr>
          <w:b/>
          <w:bCs/>
        </w:rPr>
        <w:t>investičný náklad</w:t>
      </w:r>
      <w:r w:rsidRPr="00EC5297">
        <w:t xml:space="preserve"> na stavebnú činnosť pre </w:t>
      </w:r>
      <w:r w:rsidRPr="003007FC">
        <w:t xml:space="preserve">opatrenia, pre ktoré uchádzač vypracoval projektovú dokumentáciu bol min. </w:t>
      </w:r>
      <w:r w:rsidRPr="006406FA">
        <w:t xml:space="preserve">vo výške </w:t>
      </w:r>
      <w:r w:rsidR="0093775E" w:rsidRPr="006406FA">
        <w:rPr>
          <w:b/>
          <w:bCs/>
        </w:rPr>
        <w:t>200.000</w:t>
      </w:r>
      <w:r w:rsidRPr="006406FA">
        <w:rPr>
          <w:b/>
          <w:bCs/>
        </w:rPr>
        <w:t xml:space="preserve"> </w:t>
      </w:r>
      <w:r w:rsidRPr="006406FA">
        <w:rPr>
          <w:rFonts w:cs="Arial"/>
          <w:b/>
          <w:bCs/>
          <w:szCs w:val="20"/>
        </w:rPr>
        <w:t>E</w:t>
      </w:r>
      <w:r w:rsidRPr="006406FA">
        <w:rPr>
          <w:b/>
          <w:bCs/>
          <w:shd w:val="clear" w:color="auto" w:fill="FFFFFF"/>
          <w:lang w:eastAsia="sk-SK"/>
        </w:rPr>
        <w:t>UR bez DPH</w:t>
      </w:r>
      <w:r w:rsidRPr="00EC5297">
        <w:rPr>
          <w:shd w:val="clear" w:color="auto" w:fill="FFFFFF"/>
          <w:lang w:eastAsia="sk-SK"/>
        </w:rPr>
        <w:t>.</w:t>
      </w:r>
    </w:p>
    <w:bookmarkEnd w:id="422"/>
    <w:p w14:paraId="2E64FC70" w14:textId="1B75D173" w:rsidR="005A26EB" w:rsidRPr="005A26EB" w:rsidRDefault="000047A6" w:rsidP="006C667D">
      <w:pPr>
        <w:pStyle w:val="Heading6"/>
        <w:rPr>
          <w:rFonts w:eastAsia="Times New Roman"/>
          <w:shd w:val="clear" w:color="auto" w:fill="FFFFFF"/>
          <w:lang w:eastAsia="sk-SK"/>
        </w:rPr>
      </w:pPr>
      <w:r w:rsidRPr="006406FA">
        <w:rPr>
          <w:rFonts w:eastAsia="Times New Roman"/>
          <w:shd w:val="clear" w:color="auto" w:fill="FFFFFF"/>
          <w:lang w:eastAsia="sk-SK"/>
        </w:rPr>
        <w:t xml:space="preserve">V súlade s ustanovením § 34 ods. 1 písm. </w:t>
      </w:r>
      <w:r w:rsidR="00C976AD" w:rsidRPr="006406FA">
        <w:rPr>
          <w:rFonts w:eastAsia="Times New Roman"/>
          <w:shd w:val="clear" w:color="auto" w:fill="FFFFFF"/>
          <w:lang w:eastAsia="sk-SK"/>
        </w:rPr>
        <w:t>b</w:t>
      </w:r>
      <w:r w:rsidRPr="006406FA">
        <w:rPr>
          <w:rFonts w:eastAsia="Times New Roman"/>
          <w:shd w:val="clear" w:color="auto" w:fill="FFFFFF"/>
          <w:lang w:eastAsia="sk-SK"/>
        </w:rPr>
        <w:t>) ZVO:</w:t>
      </w:r>
      <w:r w:rsidRPr="00EC5297">
        <w:rPr>
          <w:rFonts w:eastAsia="Times New Roman"/>
          <w:shd w:val="clear" w:color="auto" w:fill="FFFFFF"/>
          <w:lang w:eastAsia="sk-SK"/>
        </w:rPr>
        <w:t xml:space="preserve"> Zoznam </w:t>
      </w:r>
      <w:bookmarkStart w:id="423" w:name="_Hlk6239183"/>
      <w:r w:rsidR="00C976AD" w:rsidRPr="00EC5297">
        <w:rPr>
          <w:rFonts w:eastAsia="Times New Roman"/>
          <w:shd w:val="clear" w:color="auto" w:fill="FFFFFF"/>
          <w:lang w:eastAsia="sk-SK"/>
        </w:rPr>
        <w:t>realizovaných stavebných prá</w:t>
      </w:r>
      <w:r w:rsidR="00865D12" w:rsidRPr="00BB2DB5">
        <w:rPr>
          <w:rFonts w:eastAsia="Times New Roman"/>
          <w:shd w:val="clear" w:color="auto" w:fill="FFFFFF"/>
          <w:lang w:eastAsia="sk-SK"/>
        </w:rPr>
        <w:t>c</w:t>
      </w:r>
      <w:r w:rsidR="00C976AD" w:rsidRPr="003007FC">
        <w:rPr>
          <w:rFonts w:eastAsia="Times New Roman"/>
          <w:shd w:val="clear" w:color="auto" w:fill="FFFFFF"/>
          <w:lang w:eastAsia="sk-SK"/>
        </w:rPr>
        <w:t xml:space="preserve"> </w:t>
      </w:r>
      <w:r w:rsidRPr="003007FC">
        <w:rPr>
          <w:rFonts w:eastAsia="Times New Roman"/>
          <w:shd w:val="clear" w:color="auto" w:fill="FFFFFF"/>
          <w:lang w:eastAsia="sk-SK"/>
        </w:rPr>
        <w:t>za predchádzajúc</w:t>
      </w:r>
      <w:r w:rsidR="00C976AD" w:rsidRPr="003007FC">
        <w:rPr>
          <w:rFonts w:eastAsia="Times New Roman"/>
          <w:shd w:val="clear" w:color="auto" w:fill="FFFFFF"/>
          <w:lang w:eastAsia="sk-SK"/>
        </w:rPr>
        <w:t xml:space="preserve">ich </w:t>
      </w:r>
      <w:r w:rsidRPr="003007FC">
        <w:rPr>
          <w:rFonts w:eastAsia="Times New Roman"/>
          <w:shd w:val="clear" w:color="auto" w:fill="FFFFFF"/>
          <w:lang w:eastAsia="sk-SK"/>
        </w:rPr>
        <w:t xml:space="preserve"> </w:t>
      </w:r>
      <w:r w:rsidR="00C976AD" w:rsidRPr="006406FA">
        <w:rPr>
          <w:rFonts w:eastAsia="Times New Roman"/>
          <w:shd w:val="clear" w:color="auto" w:fill="FFFFFF"/>
          <w:lang w:eastAsia="sk-SK"/>
        </w:rPr>
        <w:t>päť (5)</w:t>
      </w:r>
      <w:r w:rsidRPr="006406FA">
        <w:rPr>
          <w:rFonts w:eastAsia="Times New Roman"/>
          <w:shd w:val="clear" w:color="auto" w:fill="FFFFFF"/>
          <w:lang w:eastAsia="sk-SK"/>
        </w:rPr>
        <w:t xml:space="preserve"> rok</w:t>
      </w:r>
      <w:r w:rsidR="00C976AD" w:rsidRPr="006406FA">
        <w:rPr>
          <w:rFonts w:eastAsia="Times New Roman"/>
          <w:shd w:val="clear" w:color="auto" w:fill="FFFFFF"/>
          <w:lang w:eastAsia="sk-SK"/>
        </w:rPr>
        <w:t>ov</w:t>
      </w:r>
      <w:r w:rsidRPr="006406FA">
        <w:rPr>
          <w:rFonts w:eastAsia="Times New Roman"/>
          <w:shd w:val="clear" w:color="auto" w:fill="FFFFFF"/>
          <w:lang w:eastAsia="sk-SK"/>
        </w:rPr>
        <w:t xml:space="preserve"> od vyhlásenia </w:t>
      </w:r>
      <w:r w:rsidR="003716D2" w:rsidRPr="006406FA">
        <w:rPr>
          <w:rFonts w:eastAsia="Times New Roman"/>
          <w:shd w:val="clear" w:color="auto" w:fill="FFFFFF"/>
          <w:lang w:eastAsia="sk-SK"/>
        </w:rPr>
        <w:t>V</w:t>
      </w:r>
      <w:r w:rsidRPr="006406FA">
        <w:rPr>
          <w:rFonts w:eastAsia="Times New Roman"/>
          <w:shd w:val="clear" w:color="auto" w:fill="FFFFFF"/>
          <w:lang w:eastAsia="sk-SK"/>
        </w:rPr>
        <w:t xml:space="preserve">erejného obstarávania </w:t>
      </w:r>
      <w:bookmarkEnd w:id="423"/>
      <w:r w:rsidR="005A26EB" w:rsidRPr="006406FA">
        <w:rPr>
          <w:rFonts w:eastAsia="Times New Roman"/>
          <w:shd w:val="clear" w:color="auto" w:fill="FFFFFF"/>
          <w:lang w:eastAsia="sk-SK"/>
        </w:rPr>
        <w:t>s uvedením cien, miest a lehôt uskutočnenia stavebných prác; zoznam musí byť doplnený potvrdením o uspokojivom vykonaní stavebných prác a zhodnotení</w:t>
      </w:r>
      <w:r w:rsidR="005A26EB" w:rsidRPr="005A26EB">
        <w:rPr>
          <w:rFonts w:eastAsia="Times New Roman"/>
          <w:shd w:val="clear" w:color="auto" w:fill="FFFFFF"/>
          <w:lang w:eastAsia="sk-SK"/>
        </w:rPr>
        <w:t xml:space="preserve"> uskutočnených stavebných prác podľa obchodných podmienok, ak odberateľom:</w:t>
      </w:r>
    </w:p>
    <w:p w14:paraId="584FB958" w14:textId="189A6F30" w:rsidR="005A26EB" w:rsidRPr="00DC3129" w:rsidRDefault="005A26EB" w:rsidP="00BB2A9A">
      <w:pPr>
        <w:pStyle w:val="Heading7"/>
        <w:rPr>
          <w:rFonts w:eastAsia="Times New Roman"/>
          <w:shd w:val="clear" w:color="auto" w:fill="FFFFFF"/>
          <w:lang w:eastAsia="sk-SK"/>
        </w:rPr>
      </w:pPr>
      <w:r w:rsidRPr="00E63FCB">
        <w:rPr>
          <w:rFonts w:eastAsia="Times New Roman"/>
          <w:shd w:val="clear" w:color="auto" w:fill="FFFFFF"/>
          <w:lang w:eastAsia="sk-SK"/>
        </w:rPr>
        <w:t>bol verejný obstarávateľ ale</w:t>
      </w:r>
      <w:r w:rsidRPr="00DC3129">
        <w:rPr>
          <w:rFonts w:eastAsia="Times New Roman"/>
          <w:shd w:val="clear" w:color="auto" w:fill="FFFFFF"/>
          <w:lang w:eastAsia="sk-SK"/>
        </w:rPr>
        <w:t>bo obstarávateľ podľa ZVO, dokladom je referencia,</w:t>
      </w:r>
    </w:p>
    <w:p w14:paraId="1FAC70A7" w14:textId="1D39E182" w:rsidR="005A26EB" w:rsidRDefault="005A26EB" w:rsidP="00BB2A9A">
      <w:pPr>
        <w:pStyle w:val="Heading7"/>
        <w:rPr>
          <w:rFonts w:eastAsia="Times New Roman"/>
          <w:shd w:val="clear" w:color="auto" w:fill="FFFFFF"/>
          <w:lang w:eastAsia="sk-SK"/>
        </w:rPr>
      </w:pPr>
      <w:r w:rsidRPr="009F484C">
        <w:rPr>
          <w:rFonts w:eastAsia="Times New Roman"/>
          <w:iCs w:val="0"/>
          <w:shd w:val="clear" w:color="auto" w:fill="FFFFFF"/>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w:t>
      </w:r>
      <w:r w:rsidRPr="005A26EB">
        <w:rPr>
          <w:rFonts w:eastAsia="Times New Roman"/>
          <w:shd w:val="clear" w:color="auto" w:fill="FFFFFF"/>
          <w:lang w:eastAsia="sk-SK"/>
        </w:rPr>
        <w:t xml:space="preserve"> preukazujúcim ich uskutočnenie alebo zmluvný vzťah, na základe ktorého boli uskutočnené.</w:t>
      </w:r>
    </w:p>
    <w:p w14:paraId="3A15265D" w14:textId="745679D6" w:rsidR="000047A6" w:rsidRPr="00BE5BF7" w:rsidRDefault="000047A6" w:rsidP="006C667D">
      <w:pPr>
        <w:pStyle w:val="Heading6"/>
        <w:numPr>
          <w:ilvl w:val="0"/>
          <w:numId w:val="0"/>
        </w:numPr>
        <w:ind w:left="1134"/>
        <w:rPr>
          <w:shd w:val="clear" w:color="auto" w:fill="FFFFFF"/>
          <w:lang w:eastAsia="sk-SK"/>
        </w:rPr>
      </w:pPr>
      <w:r w:rsidRPr="00BE5BF7">
        <w:rPr>
          <w:shd w:val="clear" w:color="auto" w:fill="FFFFFF"/>
          <w:lang w:eastAsia="sk-SK"/>
        </w:rPr>
        <w:t>Verejný obstarávateľ odporúča pre preukázanie splnenia tejto podmienky účasti použiť vzor, ktorý je prílohou č. F.1 týchto súťažných podkladov</w:t>
      </w:r>
      <w:r w:rsidR="00780315" w:rsidRPr="00BE5BF7">
        <w:rPr>
          <w:shd w:val="clear" w:color="auto" w:fill="FFFFFF"/>
          <w:lang w:eastAsia="sk-SK"/>
        </w:rPr>
        <w:t>.</w:t>
      </w:r>
    </w:p>
    <w:p w14:paraId="586D9FB7" w14:textId="4BDC6286"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361E497B" w14:textId="0755B427" w:rsidR="00366278" w:rsidRPr="003A74E4" w:rsidRDefault="00FF2F0E" w:rsidP="00C57F56">
      <w:pPr>
        <w:ind w:left="1134"/>
        <w:rPr>
          <w:shd w:val="clear" w:color="auto" w:fill="FFFFFF"/>
          <w:lang w:eastAsia="sk-SK"/>
        </w:rPr>
      </w:pPr>
      <w:r w:rsidRPr="00FF2F0E">
        <w:rPr>
          <w:shd w:val="clear" w:color="auto" w:fill="FFFFFF"/>
          <w:lang w:eastAsia="sk-SK"/>
        </w:rPr>
        <w:t xml:space="preserve">Uchádzač musí potvrdeniami o uspokojivom vykonaní stavebných prác preukázať uskutočnenie prác rovnakého alebo podobného charakteru ako predmet zákazky v priebehu predchádzajúcich </w:t>
      </w:r>
      <w:r w:rsidR="00A406E8">
        <w:rPr>
          <w:shd w:val="clear" w:color="auto" w:fill="FFFFFF"/>
          <w:lang w:eastAsia="sk-SK"/>
        </w:rPr>
        <w:t>piatich (5)</w:t>
      </w:r>
      <w:r w:rsidRPr="00FF2F0E">
        <w:rPr>
          <w:shd w:val="clear" w:color="auto" w:fill="FFFFFF"/>
          <w:lang w:eastAsia="sk-SK"/>
        </w:rPr>
        <w:t xml:space="preserve"> rokov</w:t>
      </w:r>
      <w:r w:rsidR="00366278">
        <w:rPr>
          <w:shd w:val="clear" w:color="auto" w:fill="FFFFFF"/>
          <w:lang w:eastAsia="sk-SK"/>
        </w:rPr>
        <w:t xml:space="preserve"> pred vyhlásením Verejného</w:t>
      </w:r>
      <w:r>
        <w:rPr>
          <w:shd w:val="clear" w:color="auto" w:fill="FFFFFF"/>
          <w:lang w:eastAsia="sk-SK"/>
        </w:rPr>
        <w:t xml:space="preserve">. </w:t>
      </w:r>
      <w:bookmarkStart w:id="424" w:name="_Hlk23415708"/>
      <w:r w:rsidR="00C57F56" w:rsidRPr="001D6096">
        <w:rPr>
          <w:shd w:val="clear" w:color="auto" w:fill="FFFFFF"/>
          <w:lang w:eastAsia="sk-SK"/>
        </w:rPr>
        <w:t xml:space="preserve">Za rovnaký alebo obdobný predmet zákazky sa považuje plnenie, ktorého predmetom bola realizácia akýchkoľvek </w:t>
      </w:r>
      <w:r w:rsidR="00C57F56" w:rsidRPr="001D6096">
        <w:rPr>
          <w:shd w:val="clear" w:color="auto" w:fill="FFFFFF"/>
          <w:lang w:eastAsia="sk-SK"/>
        </w:rPr>
        <w:lastRenderedPageBreak/>
        <w:t>opatrení a prác (</w:t>
      </w:r>
      <w:bookmarkStart w:id="425" w:name="_Hlk56590660"/>
      <w:r w:rsidR="00C57F56" w:rsidRPr="001D6096">
        <w:rPr>
          <w:shd w:val="clear" w:color="auto" w:fill="FFFFFF"/>
          <w:lang w:eastAsia="sk-SK"/>
        </w:rPr>
        <w:t>stavebných či iných prác, zatepľovanie, výmena otvorových konštrukcií, rekonštrukcia zdroja tepla</w:t>
      </w:r>
      <w:r w:rsidR="00C57F56" w:rsidRPr="003A74E4">
        <w:rPr>
          <w:shd w:val="clear" w:color="auto" w:fill="FFFFFF"/>
          <w:lang w:eastAsia="sk-SK"/>
        </w:rPr>
        <w:t>, výmena rozvodov, osvetlenia a pod</w:t>
      </w:r>
      <w:bookmarkEnd w:id="425"/>
      <w:r w:rsidR="00C57F56" w:rsidRPr="003A74E4">
        <w:rPr>
          <w:shd w:val="clear" w:color="auto" w:fill="FFFFFF"/>
          <w:lang w:eastAsia="sk-SK"/>
        </w:rPr>
        <w:t>), ktorých účelom bolo zlepšenie energetickej efektívnosti budovy</w:t>
      </w:r>
      <w:r w:rsidR="00C57F56" w:rsidRPr="003A74E4">
        <w:t>.</w:t>
      </w:r>
    </w:p>
    <w:bookmarkEnd w:id="424"/>
    <w:p w14:paraId="1F1DB02C" w14:textId="3EF50FA4" w:rsidR="00C03B32" w:rsidRPr="003A74E4" w:rsidRDefault="00A80188" w:rsidP="008529B0">
      <w:pPr>
        <w:ind w:left="1134"/>
        <w:rPr>
          <w:shd w:val="clear" w:color="auto" w:fill="FFFFFF"/>
          <w:lang w:eastAsia="sk-SK"/>
        </w:rPr>
      </w:pPr>
      <w:r w:rsidRPr="003A74E4">
        <w:rPr>
          <w:shd w:val="clear" w:color="auto" w:fill="FFFFFF"/>
          <w:lang w:eastAsia="sk-SK"/>
        </w:rPr>
        <w:t>Celková h</w:t>
      </w:r>
      <w:r w:rsidR="00FF2F0E" w:rsidRPr="003A74E4">
        <w:rPr>
          <w:shd w:val="clear" w:color="auto" w:fill="FFFFFF"/>
          <w:lang w:eastAsia="sk-SK"/>
        </w:rPr>
        <w:t xml:space="preserve">odnota stavebných prác </w:t>
      </w:r>
      <w:r w:rsidR="00411B8F" w:rsidRPr="003A74E4">
        <w:rPr>
          <w:shd w:val="clear" w:color="auto" w:fill="FFFFFF"/>
          <w:lang w:eastAsia="sk-SK"/>
        </w:rPr>
        <w:t xml:space="preserve">rovnakého alebo podobného charakteru ako predmet zákazky </w:t>
      </w:r>
      <w:r w:rsidRPr="003A74E4">
        <w:rPr>
          <w:shd w:val="clear" w:color="auto" w:fill="FFFFFF"/>
          <w:lang w:eastAsia="sk-SK"/>
        </w:rPr>
        <w:t>v </w:t>
      </w:r>
      <w:r w:rsidR="00AB07FF" w:rsidRPr="003A74E4">
        <w:rPr>
          <w:shd w:val="clear" w:color="auto" w:fill="FFFFFF"/>
          <w:lang w:eastAsia="sk-SK"/>
        </w:rPr>
        <w:t>r</w:t>
      </w:r>
      <w:r w:rsidRPr="003A74E4">
        <w:rPr>
          <w:shd w:val="clear" w:color="auto" w:fill="FFFFFF"/>
          <w:lang w:eastAsia="sk-SK"/>
        </w:rPr>
        <w:t xml:space="preserve">eferenčnom období </w:t>
      </w:r>
      <w:r w:rsidR="003A74E4" w:rsidRPr="003A74E4">
        <w:rPr>
          <w:shd w:val="clear" w:color="auto" w:fill="FFFFFF"/>
          <w:lang w:eastAsia="sk-SK"/>
        </w:rPr>
        <w:t xml:space="preserve">(kumulatívne) </w:t>
      </w:r>
      <w:r w:rsidRPr="003A74E4">
        <w:rPr>
          <w:shd w:val="clear" w:color="auto" w:fill="FFFFFF"/>
          <w:lang w:eastAsia="sk-SK"/>
        </w:rPr>
        <w:t xml:space="preserve">musela byť minimálne </w:t>
      </w:r>
      <w:r w:rsidR="0093775E" w:rsidRPr="003A74E4">
        <w:rPr>
          <w:b/>
          <w:bCs/>
        </w:rPr>
        <w:t>200.000</w:t>
      </w:r>
      <w:r w:rsidR="009F0D56" w:rsidRPr="003A74E4">
        <w:rPr>
          <w:b/>
          <w:bCs/>
        </w:rPr>
        <w:t xml:space="preserve"> </w:t>
      </w:r>
      <w:r w:rsidR="007464FD" w:rsidRPr="003A74E4">
        <w:rPr>
          <w:rFonts w:cs="Arial"/>
          <w:b/>
          <w:bCs/>
          <w:szCs w:val="20"/>
        </w:rPr>
        <w:t>E</w:t>
      </w:r>
      <w:r w:rsidR="00C03B32" w:rsidRPr="003A74E4">
        <w:rPr>
          <w:b/>
          <w:bCs/>
          <w:shd w:val="clear" w:color="auto" w:fill="FFFFFF"/>
          <w:lang w:eastAsia="sk-SK"/>
        </w:rPr>
        <w:t>UR bez DPH</w:t>
      </w:r>
      <w:r w:rsidR="00EC5297">
        <w:rPr>
          <w:shd w:val="clear" w:color="auto" w:fill="FFFFFF"/>
          <w:lang w:eastAsia="sk-SK"/>
        </w:rPr>
        <w:t>.</w:t>
      </w:r>
      <w:r w:rsidR="00BB2DB5">
        <w:rPr>
          <w:shd w:val="clear" w:color="auto" w:fill="FFFFFF"/>
          <w:lang w:eastAsia="sk-SK"/>
        </w:rPr>
        <w:t xml:space="preserve"> a</w:t>
      </w:r>
    </w:p>
    <w:p w14:paraId="2FC8064E" w14:textId="3386955E" w:rsidR="00762A2C" w:rsidRPr="003A74E4" w:rsidRDefault="00BB2DB5" w:rsidP="006C667D">
      <w:pPr>
        <w:pStyle w:val="Heading6"/>
        <w:numPr>
          <w:ilvl w:val="0"/>
          <w:numId w:val="0"/>
        </w:numPr>
        <w:ind w:left="1134"/>
        <w:rPr>
          <w:shd w:val="clear" w:color="auto" w:fill="FFFFFF"/>
          <w:lang w:eastAsia="sk-SK"/>
        </w:rPr>
      </w:pPr>
      <w:r>
        <w:rPr>
          <w:shd w:val="clear" w:color="auto" w:fill="FFFFFF"/>
          <w:lang w:eastAsia="sk-SK"/>
        </w:rPr>
        <w:t>Hodnota stavebných prác aspoň</w:t>
      </w:r>
      <w:r w:rsidRPr="003A74E4">
        <w:rPr>
          <w:shd w:val="clear" w:color="auto" w:fill="FFFFFF"/>
          <w:lang w:eastAsia="sk-SK"/>
        </w:rPr>
        <w:t xml:space="preserve"> </w:t>
      </w:r>
      <w:r>
        <w:rPr>
          <w:shd w:val="clear" w:color="auto" w:fill="FFFFFF"/>
          <w:lang w:eastAsia="sk-SK"/>
        </w:rPr>
        <w:t xml:space="preserve">jednej </w:t>
      </w:r>
      <w:r w:rsidRPr="00BB2DB5">
        <w:rPr>
          <w:b/>
          <w:bCs/>
          <w:shd w:val="clear" w:color="auto" w:fill="FFFFFF"/>
          <w:lang w:eastAsia="sk-SK"/>
        </w:rPr>
        <w:t>samostatnej</w:t>
      </w:r>
      <w:r>
        <w:rPr>
          <w:shd w:val="clear" w:color="auto" w:fill="FFFFFF"/>
          <w:lang w:eastAsia="sk-SK"/>
        </w:rPr>
        <w:t xml:space="preserve"> zákazky v referenčnom období</w:t>
      </w:r>
      <w:r w:rsidRPr="003A74E4">
        <w:rPr>
          <w:shd w:val="clear" w:color="auto" w:fill="FFFFFF"/>
          <w:lang w:eastAsia="sk-SK"/>
        </w:rPr>
        <w:t xml:space="preserve"> </w:t>
      </w:r>
      <w:r w:rsidR="00457FAF">
        <w:rPr>
          <w:shd w:val="clear" w:color="auto" w:fill="FFFFFF"/>
          <w:lang w:eastAsia="sk-SK"/>
        </w:rPr>
        <w:t>musela byť</w:t>
      </w:r>
      <w:r w:rsidR="00457FAF" w:rsidRPr="003A74E4">
        <w:rPr>
          <w:shd w:val="clear" w:color="auto" w:fill="FFFFFF"/>
          <w:lang w:eastAsia="sk-SK"/>
        </w:rPr>
        <w:t xml:space="preserve"> </w:t>
      </w:r>
      <w:r w:rsidR="00A80188" w:rsidRPr="003A74E4">
        <w:rPr>
          <w:shd w:val="clear" w:color="auto" w:fill="FFFFFF"/>
          <w:lang w:eastAsia="sk-SK"/>
        </w:rPr>
        <w:t xml:space="preserve">v hodnote minimálne </w:t>
      </w:r>
      <w:r w:rsidR="00830CC0" w:rsidRPr="00457FAF">
        <w:rPr>
          <w:b/>
          <w:bCs/>
        </w:rPr>
        <w:t xml:space="preserve">100.000 </w:t>
      </w:r>
      <w:r w:rsidR="00A80188" w:rsidRPr="00457FAF">
        <w:rPr>
          <w:rFonts w:cs="Arial"/>
          <w:b/>
          <w:bCs/>
          <w:szCs w:val="20"/>
        </w:rPr>
        <w:t>E</w:t>
      </w:r>
      <w:r w:rsidR="00A80188" w:rsidRPr="00457FAF">
        <w:rPr>
          <w:b/>
          <w:bCs/>
          <w:shd w:val="clear" w:color="auto" w:fill="FFFFFF"/>
          <w:lang w:eastAsia="sk-SK"/>
        </w:rPr>
        <w:t>UR bez DPH</w:t>
      </w:r>
      <w:r w:rsidR="00A80188" w:rsidRPr="003A74E4">
        <w:rPr>
          <w:shd w:val="clear" w:color="auto" w:fill="FFFFFF"/>
          <w:lang w:eastAsia="sk-SK"/>
        </w:rPr>
        <w:t>.</w:t>
      </w:r>
    </w:p>
    <w:p w14:paraId="6EFAECA8" w14:textId="2E01DA1F" w:rsidR="00C03B32" w:rsidRPr="00457FAF" w:rsidRDefault="00627C1E" w:rsidP="006C667D">
      <w:pPr>
        <w:pStyle w:val="Heading6"/>
        <w:rPr>
          <w:rFonts w:eastAsia="Times New Roman"/>
          <w:shd w:val="clear" w:color="auto" w:fill="FFFFFF"/>
          <w:lang w:eastAsia="sk-SK"/>
        </w:rPr>
      </w:pPr>
      <w:bookmarkStart w:id="426" w:name="_Ref6294579"/>
      <w:bookmarkStart w:id="427" w:name="_Ref22213280"/>
      <w:r w:rsidRPr="00457FAF">
        <w:rPr>
          <w:rFonts w:eastAsia="Times New Roman"/>
          <w:lang w:eastAsia="sk-SK"/>
        </w:rPr>
        <w:t xml:space="preserve">V </w:t>
      </w:r>
      <w:r w:rsidRPr="00457FAF">
        <w:rPr>
          <w:rFonts w:eastAsia="Times New Roman" w:cs="Arial"/>
          <w:shd w:val="clear" w:color="auto" w:fill="FFFFFF"/>
          <w:lang w:eastAsia="sk-SK"/>
        </w:rPr>
        <w:t>súlade</w:t>
      </w:r>
      <w:r w:rsidRPr="00457FAF">
        <w:rPr>
          <w:rFonts w:eastAsia="Times New Roman"/>
          <w:lang w:eastAsia="sk-SK"/>
        </w:rPr>
        <w:t xml:space="preserve"> s ustanovením § 34 ods. 1 písm. g) ZVO:</w:t>
      </w:r>
      <w:r w:rsidRPr="003A74E4">
        <w:rPr>
          <w:rFonts w:eastAsia="Times New Roman"/>
          <w:lang w:eastAsia="sk-SK"/>
        </w:rPr>
        <w:t xml:space="preserve"> Údaje o vzdelaní a odbornej praxi a</w:t>
      </w:r>
      <w:r w:rsidRPr="00457FAF">
        <w:rPr>
          <w:rFonts w:eastAsia="Times New Roman"/>
          <w:lang w:eastAsia="sk-SK"/>
        </w:rPr>
        <w:t>lebo o odbornej kvalifikácií osôb určených na plnenie zmluvy alebo riadiacich zamestnancov.</w:t>
      </w:r>
      <w:bookmarkEnd w:id="426"/>
      <w:bookmarkEnd w:id="427"/>
    </w:p>
    <w:p w14:paraId="51C2A236" w14:textId="4E6C23C2" w:rsidR="00627C1E" w:rsidRPr="009518B6" w:rsidRDefault="00627C1E" w:rsidP="00627C1E">
      <w:pPr>
        <w:ind w:left="1134"/>
        <w:rPr>
          <w:b/>
          <w:bCs/>
          <w:u w:val="single"/>
          <w:shd w:val="clear" w:color="auto" w:fill="FFFFFF"/>
          <w:lang w:eastAsia="sk-SK"/>
        </w:rPr>
      </w:pPr>
      <w:r w:rsidRPr="00457FAF">
        <w:rPr>
          <w:b/>
          <w:bCs/>
          <w:u w:val="single"/>
          <w:shd w:val="clear" w:color="auto" w:fill="FFFFFF"/>
          <w:lang w:eastAsia="sk-SK"/>
        </w:rPr>
        <w:t>Minimálna požadovaná úroveň:</w:t>
      </w:r>
    </w:p>
    <w:p w14:paraId="7C3BDB70" w14:textId="492239AA" w:rsidR="000047A6" w:rsidRPr="00BE5BF7" w:rsidDel="009F519C" w:rsidRDefault="00627C1E" w:rsidP="00627C1E">
      <w:pPr>
        <w:ind w:left="1134"/>
        <w:rPr>
          <w:del w:id="428" w:author="Tomas Uricek" w:date="2021-01-21T14:25:00Z"/>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ins w:id="429" w:author="Tomas Uricek" w:date="2021-01-21T14:26:00Z">
        <w:r w:rsidR="009F519C">
          <w:rPr>
            <w:shd w:val="clear" w:color="auto" w:fill="FFFFFF"/>
            <w:lang w:eastAsia="sk-SK"/>
          </w:rPr>
          <w:t xml:space="preserve"> </w:t>
        </w:r>
      </w:ins>
      <w:del w:id="430" w:author="Tomas Uricek" w:date="2021-01-21T14:25:00Z">
        <w:r w:rsidRPr="00BE5BF7" w:rsidDel="009F519C">
          <w:rPr>
            <w:shd w:val="clear" w:color="auto" w:fill="FFFFFF"/>
            <w:lang w:eastAsia="sk-SK"/>
          </w:rPr>
          <w:delText>:</w:delText>
        </w:r>
      </w:del>
    </w:p>
    <w:p w14:paraId="60BAAAD7" w14:textId="639337D8" w:rsidR="007524ED" w:rsidRPr="00BE5BF7" w:rsidDel="009F519C" w:rsidRDefault="007524ED" w:rsidP="00E63FCB">
      <w:pPr>
        <w:pStyle w:val="Heading7"/>
        <w:rPr>
          <w:del w:id="431" w:author="Tomas Uricek" w:date="2021-01-21T14:25:00Z"/>
          <w:rFonts w:eastAsia="Times New Roman"/>
          <w:shd w:val="clear" w:color="auto" w:fill="FFFFFF"/>
          <w:lang w:eastAsia="sk-SK"/>
        </w:rPr>
      </w:pPr>
      <w:bookmarkStart w:id="432" w:name="_Ref6294565"/>
      <w:del w:id="433" w:author="Tomas Uricek" w:date="2021-01-21T14:25:00Z">
        <w:r w:rsidRPr="00BE5BF7" w:rsidDel="009F519C">
          <w:rPr>
            <w:rFonts w:eastAsia="Times New Roman"/>
            <w:shd w:val="clear" w:color="auto" w:fill="FFFFFF"/>
            <w:lang w:eastAsia="sk-SK"/>
          </w:rPr>
          <w:delText>profesijného životopisu, s minimálnym obsahom:</w:delText>
        </w:r>
        <w:bookmarkEnd w:id="432"/>
      </w:del>
    </w:p>
    <w:p w14:paraId="7438D12B" w14:textId="3A7CB368" w:rsidR="007524ED" w:rsidRPr="00BE5BF7" w:rsidDel="009F519C" w:rsidRDefault="007524ED" w:rsidP="007524ED">
      <w:pPr>
        <w:pStyle w:val="ListParagraph"/>
        <w:numPr>
          <w:ilvl w:val="3"/>
          <w:numId w:val="18"/>
        </w:numPr>
        <w:ind w:left="1984" w:hanging="425"/>
        <w:contextualSpacing w:val="0"/>
        <w:rPr>
          <w:del w:id="434" w:author="Tomas Uricek" w:date="2021-01-21T14:25:00Z"/>
          <w:rFonts w:ascii="Cambria" w:eastAsiaTheme="minorHAnsi" w:hAnsi="Cambria"/>
          <w:shd w:val="clear" w:color="auto" w:fill="FFFFFF"/>
        </w:rPr>
      </w:pPr>
      <w:del w:id="435" w:author="Tomas Uricek" w:date="2021-01-21T14:25:00Z">
        <w:r w:rsidRPr="00BE5BF7" w:rsidDel="009F519C">
          <w:rPr>
            <w:rFonts w:ascii="Cambria" w:eastAsiaTheme="minorHAnsi" w:hAnsi="Cambria"/>
            <w:shd w:val="clear" w:color="auto" w:fill="FFFFFF"/>
          </w:rPr>
          <w:delText xml:space="preserve">meno a priezvisko </w:delText>
        </w:r>
        <w:r w:rsidR="006940E3" w:rsidRPr="00BE5BF7" w:rsidDel="009F519C">
          <w:rPr>
            <w:rFonts w:ascii="Cambria" w:eastAsiaTheme="minorHAnsi" w:hAnsi="Cambria"/>
            <w:shd w:val="clear" w:color="auto" w:fill="FFFFFF"/>
          </w:rPr>
          <w:delText>odborníka</w:delText>
        </w:r>
        <w:r w:rsidRPr="00BE5BF7" w:rsidDel="009F519C">
          <w:rPr>
            <w:rFonts w:ascii="Cambria" w:eastAsiaTheme="minorHAnsi" w:hAnsi="Cambria"/>
            <w:shd w:val="clear" w:color="auto" w:fill="FFFFFF"/>
          </w:rPr>
          <w:delText>,</w:delText>
        </w:r>
      </w:del>
    </w:p>
    <w:p w14:paraId="42BD615F" w14:textId="3944C02C" w:rsidR="007524ED" w:rsidRPr="00BE5BF7" w:rsidDel="009F519C" w:rsidRDefault="007524ED" w:rsidP="007524ED">
      <w:pPr>
        <w:pStyle w:val="ListParagraph"/>
        <w:numPr>
          <w:ilvl w:val="3"/>
          <w:numId w:val="18"/>
        </w:numPr>
        <w:ind w:left="1984" w:hanging="425"/>
        <w:contextualSpacing w:val="0"/>
        <w:rPr>
          <w:del w:id="436" w:author="Tomas Uricek" w:date="2021-01-21T14:25:00Z"/>
          <w:rFonts w:ascii="Cambria" w:eastAsiaTheme="minorHAnsi" w:hAnsi="Cambria"/>
          <w:shd w:val="clear" w:color="auto" w:fill="FFFFFF"/>
        </w:rPr>
      </w:pPr>
      <w:del w:id="437" w:author="Tomas Uricek" w:date="2021-01-21T14:25:00Z">
        <w:r w:rsidRPr="00BE5BF7" w:rsidDel="009F519C">
          <w:rPr>
            <w:rFonts w:ascii="Cambria" w:eastAsiaTheme="minorHAnsi" w:hAnsi="Cambria"/>
            <w:shd w:val="clear" w:color="auto" w:fill="FFFFFF"/>
          </w:rPr>
          <w:delText xml:space="preserve">súčasná pracovná pozícia </w:delText>
        </w:r>
        <w:r w:rsidR="006940E3" w:rsidRPr="00BE5BF7" w:rsidDel="009F519C">
          <w:rPr>
            <w:rFonts w:ascii="Cambria" w:eastAsiaTheme="minorHAnsi" w:hAnsi="Cambria"/>
            <w:shd w:val="clear" w:color="auto" w:fill="FFFFFF"/>
          </w:rPr>
          <w:delText xml:space="preserve">odborníka </w:delText>
        </w:r>
        <w:r w:rsidRPr="00BE5BF7" w:rsidDel="009F519C">
          <w:rPr>
            <w:rFonts w:ascii="Cambria" w:eastAsiaTheme="minorHAnsi" w:hAnsi="Cambria"/>
            <w:shd w:val="clear" w:color="auto" w:fill="FFFFFF"/>
          </w:rPr>
          <w:delText xml:space="preserve">u </w:delText>
        </w:r>
        <w:r w:rsidR="00C12E1F" w:rsidRPr="00BE5BF7" w:rsidDel="009F519C">
          <w:rPr>
            <w:rFonts w:ascii="Cambria" w:eastAsiaTheme="minorHAnsi" w:hAnsi="Cambria"/>
            <w:shd w:val="clear" w:color="auto" w:fill="FFFFFF"/>
          </w:rPr>
          <w:delText>uchádzača</w:delText>
        </w:r>
        <w:r w:rsidRPr="00BE5BF7" w:rsidDel="009F519C">
          <w:rPr>
            <w:rFonts w:ascii="Cambria" w:eastAsiaTheme="minorHAnsi" w:hAnsi="Cambria"/>
            <w:shd w:val="clear" w:color="auto" w:fill="FFFFFF"/>
          </w:rPr>
          <w:delText xml:space="preserve">, resp. iný právny vzťah medzi </w:delText>
        </w:r>
        <w:r w:rsidR="006940E3" w:rsidRPr="00BE5BF7" w:rsidDel="009F519C">
          <w:rPr>
            <w:rFonts w:ascii="Cambria" w:eastAsiaTheme="minorHAnsi" w:hAnsi="Cambria"/>
            <w:shd w:val="clear" w:color="auto" w:fill="FFFFFF"/>
          </w:rPr>
          <w:delText xml:space="preserve">odborníkom </w:delText>
        </w:r>
        <w:r w:rsidRPr="00BE5BF7" w:rsidDel="009F519C">
          <w:rPr>
            <w:rFonts w:ascii="Cambria" w:eastAsiaTheme="minorHAnsi" w:hAnsi="Cambria"/>
            <w:shd w:val="clear" w:color="auto" w:fill="FFFFFF"/>
          </w:rPr>
          <w:delText xml:space="preserve">a </w:delText>
        </w:r>
        <w:r w:rsidR="00C12E1F" w:rsidRPr="00BE5BF7" w:rsidDel="009F519C">
          <w:rPr>
            <w:rFonts w:ascii="Cambria" w:eastAsiaTheme="minorHAnsi" w:hAnsi="Cambria"/>
            <w:shd w:val="clear" w:color="auto" w:fill="FFFFFF"/>
          </w:rPr>
          <w:delText>uchádzačom</w:delText>
        </w:r>
        <w:r w:rsidRPr="00BE5BF7" w:rsidDel="009F519C">
          <w:rPr>
            <w:rFonts w:ascii="Cambria" w:eastAsiaTheme="minorHAnsi" w:hAnsi="Cambria"/>
            <w:shd w:val="clear" w:color="auto" w:fill="FFFFFF"/>
          </w:rPr>
          <w:delText>,</w:delText>
        </w:r>
      </w:del>
    </w:p>
    <w:p w14:paraId="764D5200" w14:textId="3EE2D5A5" w:rsidR="007524ED" w:rsidRPr="00BE5BF7" w:rsidDel="009F519C" w:rsidRDefault="007524ED" w:rsidP="007524ED">
      <w:pPr>
        <w:pStyle w:val="ListParagraph"/>
        <w:numPr>
          <w:ilvl w:val="3"/>
          <w:numId w:val="18"/>
        </w:numPr>
        <w:ind w:left="1984" w:hanging="425"/>
        <w:contextualSpacing w:val="0"/>
        <w:rPr>
          <w:del w:id="438" w:author="Tomas Uricek" w:date="2021-01-21T14:25:00Z"/>
          <w:rFonts w:ascii="Cambria" w:eastAsiaTheme="minorHAnsi" w:hAnsi="Cambria"/>
          <w:shd w:val="clear" w:color="auto" w:fill="FFFFFF"/>
        </w:rPr>
      </w:pPr>
      <w:del w:id="439" w:author="Tomas Uricek" w:date="2021-01-21T14:25:00Z">
        <w:r w:rsidRPr="00BE5BF7" w:rsidDel="009F519C">
          <w:rPr>
            <w:rFonts w:ascii="Cambria" w:eastAsiaTheme="minorHAnsi" w:hAnsi="Cambria"/>
            <w:shd w:val="clear" w:color="auto" w:fill="FFFFFF"/>
          </w:rPr>
          <w:delText xml:space="preserve">prehľad profesijnej praxe vzťahujúcej sa k plneniu predmetu </w:delText>
        </w:r>
        <w:r w:rsidR="00FB63BA" w:rsidRPr="00BE5BF7" w:rsidDel="009F519C">
          <w:rPr>
            <w:rFonts w:ascii="Cambria" w:eastAsiaTheme="minorHAnsi" w:hAnsi="Cambria"/>
            <w:shd w:val="clear" w:color="auto" w:fill="FFFFFF"/>
          </w:rPr>
          <w:delText>zákazky</w:delText>
        </w:r>
        <w:r w:rsidRPr="00BE5BF7" w:rsidDel="009F519C">
          <w:rPr>
            <w:rFonts w:ascii="Cambria" w:eastAsiaTheme="minorHAnsi" w:hAnsi="Cambria"/>
            <w:shd w:val="clear" w:color="auto" w:fill="FFFFFF"/>
          </w:rPr>
          <w:delText>,</w:delText>
        </w:r>
      </w:del>
    </w:p>
    <w:p w14:paraId="0F4FB7B3" w14:textId="75485CA5" w:rsidR="007524ED" w:rsidRPr="00BE5BF7" w:rsidDel="009F519C" w:rsidRDefault="007524ED" w:rsidP="007524ED">
      <w:pPr>
        <w:pStyle w:val="ListParagraph"/>
        <w:numPr>
          <w:ilvl w:val="3"/>
          <w:numId w:val="18"/>
        </w:numPr>
        <w:ind w:left="1984" w:hanging="425"/>
        <w:contextualSpacing w:val="0"/>
        <w:rPr>
          <w:del w:id="440" w:author="Tomas Uricek" w:date="2021-01-21T14:25:00Z"/>
          <w:rFonts w:ascii="Cambria" w:eastAsiaTheme="minorHAnsi" w:hAnsi="Cambria"/>
          <w:shd w:val="clear" w:color="auto" w:fill="FFFFFF"/>
        </w:rPr>
      </w:pPr>
      <w:del w:id="441" w:author="Tomas Uricek" w:date="2021-01-21T14:25:00Z">
        <w:r w:rsidRPr="00BE5BF7" w:rsidDel="009F519C">
          <w:rPr>
            <w:rFonts w:ascii="Cambria" w:eastAsiaTheme="minorHAnsi" w:hAnsi="Cambria"/>
            <w:shd w:val="clear" w:color="auto" w:fill="FFFFFF"/>
          </w:rPr>
          <w:delText xml:space="preserve">vlastnoručný podpis </w:delText>
        </w:r>
        <w:r w:rsidR="006940E3" w:rsidRPr="00BE5BF7" w:rsidDel="009F519C">
          <w:rPr>
            <w:rFonts w:ascii="Cambria" w:eastAsiaTheme="minorHAnsi" w:hAnsi="Cambria"/>
            <w:shd w:val="clear" w:color="auto" w:fill="FFFFFF"/>
          </w:rPr>
          <w:delText>odborníka.</w:delText>
        </w:r>
      </w:del>
    </w:p>
    <w:p w14:paraId="3E9E88B5" w14:textId="7279E124" w:rsidR="007524ED" w:rsidRPr="00BE5BF7" w:rsidDel="009F519C" w:rsidRDefault="007524ED" w:rsidP="00E63FCB">
      <w:pPr>
        <w:pStyle w:val="Heading7"/>
        <w:rPr>
          <w:del w:id="442" w:author="Tomas Uricek" w:date="2021-01-21T14:25:00Z"/>
          <w:rFonts w:eastAsia="Times New Roman"/>
          <w:shd w:val="clear" w:color="auto" w:fill="FFFFFF"/>
          <w:lang w:eastAsia="sk-SK"/>
        </w:rPr>
      </w:pPr>
      <w:bookmarkStart w:id="443" w:name="_Ref6294690"/>
      <w:del w:id="444" w:author="Tomas Uricek" w:date="2021-01-21T14:25:00Z">
        <w:r w:rsidRPr="00BE5BF7" w:rsidDel="009F519C">
          <w:rPr>
            <w:rFonts w:eastAsia="Times New Roman"/>
            <w:shd w:val="clear" w:color="auto" w:fill="FFFFFF"/>
            <w:lang w:eastAsia="sk-SK"/>
          </w:rPr>
          <w:delText xml:space="preserve">požadovaného oprávnenia alebo certifikátu alebo ekvivalentného dokladu, preukazujúceho kvalifikáciu </w:delText>
        </w:r>
        <w:r w:rsidR="006940E3" w:rsidRPr="00BE5BF7" w:rsidDel="009F519C">
          <w:rPr>
            <w:rFonts w:eastAsiaTheme="minorHAnsi"/>
            <w:shd w:val="clear" w:color="auto" w:fill="FFFFFF"/>
          </w:rPr>
          <w:delText>odborníka</w:delText>
        </w:r>
        <w:r w:rsidR="006940E3" w:rsidRPr="00BE5BF7" w:rsidDel="009F519C">
          <w:rPr>
            <w:rFonts w:eastAsia="Times New Roman"/>
            <w:shd w:val="clear" w:color="auto" w:fill="FFFFFF"/>
            <w:lang w:eastAsia="sk-SK"/>
          </w:rPr>
          <w:delText xml:space="preserve"> </w:delText>
        </w:r>
        <w:r w:rsidRPr="00BE5BF7" w:rsidDel="009F519C">
          <w:rPr>
            <w:rFonts w:eastAsia="Times New Roman"/>
            <w:shd w:val="clear" w:color="auto" w:fill="FFFFFF"/>
            <w:lang w:eastAsia="sk-SK"/>
          </w:rPr>
          <w:delText xml:space="preserve">vzťahujúcu sa k predmetu </w:delText>
        </w:r>
        <w:r w:rsidR="00FB63BA" w:rsidRPr="00BE5BF7" w:rsidDel="009F519C">
          <w:rPr>
            <w:rFonts w:eastAsiaTheme="minorHAnsi"/>
            <w:shd w:val="clear" w:color="auto" w:fill="FFFFFF"/>
          </w:rPr>
          <w:delText>zákazky</w:delText>
        </w:r>
        <w:r w:rsidRPr="00BE5BF7" w:rsidDel="009F519C">
          <w:rPr>
            <w:rFonts w:eastAsia="Times New Roman"/>
            <w:shd w:val="clear" w:color="auto" w:fill="FFFFFF"/>
            <w:lang w:eastAsia="sk-SK"/>
          </w:rPr>
          <w:delText xml:space="preserve"> (nevyžaduje sa predloženie originálu alebo úradne osvedčenej kópie)</w:delText>
        </w:r>
        <w:r w:rsidR="004B6A72" w:rsidRPr="00BE5BF7" w:rsidDel="009F519C">
          <w:rPr>
            <w:rFonts w:eastAsia="Times New Roman"/>
            <w:shd w:val="clear" w:color="auto" w:fill="FFFFFF"/>
            <w:lang w:eastAsia="sk-SK"/>
          </w:rPr>
          <w:delText>.</w:delText>
        </w:r>
        <w:bookmarkEnd w:id="443"/>
      </w:del>
    </w:p>
    <w:p w14:paraId="5995CE69" w14:textId="094C2488" w:rsidR="00780315" w:rsidRPr="00994394" w:rsidRDefault="00780315" w:rsidP="009F519C">
      <w:pPr>
        <w:ind w:left="1134"/>
        <w:rPr>
          <w:shd w:val="clear" w:color="auto" w:fill="FFFFFF"/>
          <w:lang w:eastAsia="sk-SK"/>
        </w:rPr>
      </w:pPr>
      <w:del w:id="445" w:author="Tomas Uricek" w:date="2021-01-21T14:25:00Z">
        <w:r w:rsidRPr="00994394" w:rsidDel="009F519C">
          <w:rPr>
            <w:shd w:val="clear" w:color="auto" w:fill="FFFFFF"/>
            <w:lang w:eastAsia="sk-SK"/>
          </w:rPr>
          <w:delText>Verejný obstarávateľ odporúča pre preukázanie splnenia tejto podmienky účasti použiť aj vzor</w:delText>
        </w:r>
      </w:del>
      <w:ins w:id="446" w:author="Tomas Uricek" w:date="2021-01-21T14:25:00Z">
        <w:r w:rsidR="009F519C">
          <w:rPr>
            <w:shd w:val="clear" w:color="auto" w:fill="FFFFFF"/>
            <w:lang w:eastAsia="sk-SK"/>
          </w:rPr>
          <w:t xml:space="preserve">vyplneného </w:t>
        </w:r>
      </w:ins>
      <w:ins w:id="447" w:author="Tomas Uricek" w:date="2021-01-21T14:26:00Z">
        <w:r w:rsidR="009F519C">
          <w:rPr>
            <w:shd w:val="clear" w:color="auto" w:fill="FFFFFF"/>
            <w:lang w:eastAsia="sk-SK"/>
          </w:rPr>
          <w:t>formuláru</w:t>
        </w:r>
      </w:ins>
      <w:r w:rsidRPr="00994394">
        <w:rPr>
          <w:shd w:val="clear" w:color="auto" w:fill="FFFFFF"/>
          <w:lang w:eastAsia="sk-SK"/>
        </w:rPr>
        <w:t>, ktorý je prílohou č. F.2 týchto súťažných podkladov.</w:t>
      </w:r>
    </w:p>
    <w:p w14:paraId="186DF828" w14:textId="6478BB8F" w:rsidR="00F44B02" w:rsidRPr="0032742F" w:rsidRDefault="00F44B02" w:rsidP="00F44B02">
      <w:pPr>
        <w:ind w:left="1134"/>
        <w:rPr>
          <w:b/>
          <w:shd w:val="clear" w:color="auto" w:fill="FFFFFF"/>
          <w:lang w:eastAsia="sk-SK"/>
        </w:rPr>
      </w:pPr>
      <w:bookmarkStart w:id="448" w:name="_Hlk23415826"/>
      <w:r w:rsidRPr="0032742F">
        <w:rPr>
          <w:b/>
          <w:shd w:val="clear" w:color="auto" w:fill="FFFFFF"/>
          <w:lang w:eastAsia="sk-SK"/>
        </w:rPr>
        <w:t>Odborník č. 1 – autorizovaný inžinier – 1 osoba</w:t>
      </w:r>
    </w:p>
    <w:p w14:paraId="4DD5DFD0" w14:textId="3A106E80" w:rsidR="00F44B02" w:rsidRDefault="00F44B02" w:rsidP="00F44B02">
      <w:pPr>
        <w:ind w:left="1134"/>
        <w:rPr>
          <w:ins w:id="449" w:author="Tomas Uricek" w:date="2021-01-21T14:26:00Z"/>
          <w:shd w:val="clear" w:color="auto" w:fill="FFFFFF"/>
          <w:lang w:eastAsia="sk-SK"/>
        </w:rPr>
      </w:pPr>
      <w:r w:rsidRPr="0032742F">
        <w:rPr>
          <w:shd w:val="clear" w:color="auto" w:fill="FFFFFF"/>
          <w:lang w:eastAsia="sk-SK"/>
        </w:rPr>
        <w:t>Odborník musí spĺňať nasledovné požiadavky:</w:t>
      </w:r>
    </w:p>
    <w:p w14:paraId="25221CBD" w14:textId="7178164D" w:rsidR="00882273" w:rsidRPr="00EC5297" w:rsidRDefault="00882273" w:rsidP="00882273">
      <w:pPr>
        <w:ind w:left="1134"/>
        <w:rPr>
          <w:ins w:id="450" w:author="Tomas Uricek" w:date="2021-01-21T14:26:00Z"/>
        </w:rPr>
      </w:pPr>
      <w:ins w:id="451" w:author="Tomas Uricek" w:date="2021-01-21T14:26:00Z">
        <w:r>
          <w:rPr>
            <w:shd w:val="clear" w:color="auto" w:fill="FFFFFF"/>
            <w:lang w:eastAsia="sk-SK"/>
          </w:rPr>
          <w:t xml:space="preserve">Odborník </w:t>
        </w:r>
      </w:ins>
      <w:ins w:id="452" w:author="Tomas Uricek" w:date="2021-01-21T14:28:00Z">
        <w:r w:rsidR="00881245">
          <w:rPr>
            <w:shd w:val="clear" w:color="auto" w:fill="FFFFFF"/>
            <w:lang w:eastAsia="sk-SK"/>
          </w:rPr>
          <w:t xml:space="preserve">musel </w:t>
        </w:r>
      </w:ins>
      <w:ins w:id="453" w:author="Tomas Uricek" w:date="2021-01-21T14:54:00Z">
        <w:r w:rsidR="00413044" w:rsidRPr="003007FC">
          <w:t>vypracoval</w:t>
        </w:r>
        <w:r w:rsidR="00413044">
          <w:t xml:space="preserve">, resp. </w:t>
        </w:r>
        <w:r w:rsidR="00413044">
          <w:rPr>
            <w:rFonts w:cs="Arial"/>
          </w:rPr>
          <w:t>vystupova</w:t>
        </w:r>
        <w:r w:rsidR="00413044">
          <w:rPr>
            <w:rFonts w:cs="Arial"/>
          </w:rPr>
          <w:t>ť</w:t>
        </w:r>
        <w:r w:rsidR="00413044">
          <w:rPr>
            <w:rFonts w:cs="Arial"/>
          </w:rPr>
          <w:t xml:space="preserve"> ako osoba zodpovedná za vypracovanie</w:t>
        </w:r>
        <w:r w:rsidR="00413044" w:rsidRPr="006406FA">
          <w:rPr>
            <w:shd w:val="clear" w:color="auto" w:fill="FFFFFF"/>
            <w:lang w:eastAsia="sk-SK"/>
          </w:rPr>
          <w:t xml:space="preserve"> </w:t>
        </w:r>
      </w:ins>
      <w:ins w:id="454" w:author="Tomas Uricek" w:date="2021-01-21T14:26:00Z">
        <w:r w:rsidRPr="006406FA">
          <w:rPr>
            <w:shd w:val="clear" w:color="auto" w:fill="FFFFFF"/>
            <w:lang w:eastAsia="sk-SK"/>
          </w:rPr>
          <w:t>projektovej dokumentácie potrebnej na realizáciu opatrení a prác (stavebných či iných prác, zatepľovanie, výmena otvorových konštrukcií, rekonštrukcia zdroja tepla, výmena rozvodov, osvetlenia a pod), ktorých účelom bolo zlepšenie energetickej efektívnosti budovy</w:t>
        </w:r>
        <w:r w:rsidRPr="006406FA">
          <w:t xml:space="preserve">, pričom </w:t>
        </w:r>
        <w:r w:rsidRPr="006406FA">
          <w:rPr>
            <w:b/>
            <w:bCs/>
          </w:rPr>
          <w:t>investičný náklad</w:t>
        </w:r>
        <w:r w:rsidRPr="00EC5297">
          <w:t xml:space="preserve"> na stavebnú činnosť pre </w:t>
        </w:r>
        <w:r w:rsidRPr="003007FC">
          <w:t xml:space="preserve">opatrenia, pre ktoré </w:t>
        </w:r>
      </w:ins>
      <w:ins w:id="455" w:author="Tomas Uricek" w:date="2021-01-21T14:27:00Z">
        <w:r>
          <w:t>odborník</w:t>
        </w:r>
      </w:ins>
      <w:ins w:id="456" w:author="Tomas Uricek" w:date="2021-01-21T14:26:00Z">
        <w:r w:rsidRPr="003007FC">
          <w:t xml:space="preserve"> vypracoval</w:t>
        </w:r>
      </w:ins>
      <w:ins w:id="457" w:author="Tomas Uricek" w:date="2021-01-21T14:54:00Z">
        <w:r w:rsidR="00413044">
          <w:t xml:space="preserve"> projektovú dokumentáciu</w:t>
        </w:r>
      </w:ins>
      <w:ins w:id="458" w:author="Tomas Uricek" w:date="2021-01-21T14:53:00Z">
        <w:r w:rsidR="00450C65">
          <w:t xml:space="preserve">, resp. </w:t>
        </w:r>
        <w:r w:rsidR="00450C65">
          <w:rPr>
            <w:rFonts w:cs="Arial"/>
          </w:rPr>
          <w:t>vystupoval ako osoba zodpovedná za vypracovanie</w:t>
        </w:r>
      </w:ins>
      <w:ins w:id="459" w:author="Tomas Uricek" w:date="2021-01-21T14:26:00Z">
        <w:r w:rsidRPr="003007FC">
          <w:t xml:space="preserve"> projektov</w:t>
        </w:r>
      </w:ins>
      <w:ins w:id="460" w:author="Tomas Uricek" w:date="2021-01-21T14:53:00Z">
        <w:r w:rsidR="00450C65">
          <w:t>ej</w:t>
        </w:r>
      </w:ins>
      <w:ins w:id="461" w:author="Tomas Uricek" w:date="2021-01-21T14:26:00Z">
        <w:r w:rsidRPr="003007FC">
          <w:t xml:space="preserve"> dokumentáci</w:t>
        </w:r>
      </w:ins>
      <w:ins w:id="462" w:author="Tomas Uricek" w:date="2021-01-21T14:53:00Z">
        <w:r w:rsidR="00450C65">
          <w:t>e</w:t>
        </w:r>
      </w:ins>
      <w:ins w:id="463" w:author="Tomas Uricek" w:date="2021-01-21T14:54:00Z">
        <w:r w:rsidR="00413044">
          <w:t>,</w:t>
        </w:r>
      </w:ins>
      <w:ins w:id="464" w:author="Tomas Uricek" w:date="2021-01-21T14:26:00Z">
        <w:r w:rsidRPr="003007FC">
          <w:t xml:space="preserve"> bol min. </w:t>
        </w:r>
        <w:r w:rsidRPr="006406FA">
          <w:t xml:space="preserve">vo výške </w:t>
        </w:r>
        <w:r w:rsidRPr="006406FA">
          <w:rPr>
            <w:b/>
            <w:bCs/>
          </w:rPr>
          <w:t xml:space="preserve">200.000 </w:t>
        </w:r>
        <w:r w:rsidRPr="006406FA">
          <w:rPr>
            <w:rFonts w:cs="Arial"/>
            <w:b/>
            <w:bCs/>
            <w:szCs w:val="20"/>
          </w:rPr>
          <w:t>E</w:t>
        </w:r>
        <w:r w:rsidRPr="006406FA">
          <w:rPr>
            <w:b/>
            <w:bCs/>
            <w:shd w:val="clear" w:color="auto" w:fill="FFFFFF"/>
            <w:lang w:eastAsia="sk-SK"/>
          </w:rPr>
          <w:t>UR bez DPH</w:t>
        </w:r>
        <w:r w:rsidRPr="00EC5297">
          <w:rPr>
            <w:shd w:val="clear" w:color="auto" w:fill="FFFFFF"/>
            <w:lang w:eastAsia="sk-SK"/>
          </w:rPr>
          <w:t>.</w:t>
        </w:r>
      </w:ins>
    </w:p>
    <w:p w14:paraId="236BED1C" w14:textId="5C2FCDFA" w:rsidR="00882273" w:rsidRPr="0032742F" w:rsidDel="00881245" w:rsidRDefault="00882273" w:rsidP="00F44B02">
      <w:pPr>
        <w:ind w:left="1134"/>
        <w:rPr>
          <w:del w:id="465" w:author="Tomas Uricek" w:date="2021-01-21T14:28:00Z"/>
          <w:shd w:val="clear" w:color="auto" w:fill="FFFFFF"/>
          <w:lang w:eastAsia="sk-SK"/>
        </w:rPr>
      </w:pPr>
    </w:p>
    <w:p w14:paraId="20F7FAC4" w14:textId="0E91884C" w:rsidR="00F44B02" w:rsidRPr="0032742F" w:rsidDel="00881245" w:rsidRDefault="00F44B02" w:rsidP="00F44B02">
      <w:pPr>
        <w:pStyle w:val="ListParagraph"/>
        <w:numPr>
          <w:ilvl w:val="3"/>
          <w:numId w:val="18"/>
        </w:numPr>
        <w:ind w:left="1560" w:hanging="425"/>
        <w:contextualSpacing w:val="0"/>
        <w:rPr>
          <w:del w:id="466" w:author="Tomas Uricek" w:date="2021-01-21T14:28:00Z"/>
          <w:rFonts w:ascii="Cambria" w:eastAsiaTheme="minorHAnsi" w:hAnsi="Cambria" w:cstheme="minorBidi"/>
          <w:shd w:val="clear" w:color="auto" w:fill="FFFFFF"/>
        </w:rPr>
      </w:pPr>
      <w:del w:id="467" w:author="Tomas Uricek" w:date="2021-01-21T14:28:00Z">
        <w:r w:rsidRPr="0032742F" w:rsidDel="00881245">
          <w:rPr>
            <w:rFonts w:ascii="Cambria" w:eastAsiaTheme="minorHAnsi" w:hAnsi="Cambria" w:cstheme="minorBidi"/>
            <w:shd w:val="clear" w:color="auto" w:fill="FFFFFF"/>
          </w:rPr>
          <w:delText xml:space="preserve">najmenej </w:delText>
        </w:r>
        <w:r w:rsidRPr="0032742F" w:rsidDel="00881245">
          <w:rPr>
            <w:rFonts w:eastAsiaTheme="minorHAnsi" w:cs="Arial"/>
          </w:rPr>
          <w:delText xml:space="preserve">5 </w:delText>
        </w:r>
        <w:r w:rsidRPr="0032742F" w:rsidDel="00881245">
          <w:rPr>
            <w:rFonts w:ascii="Cambria" w:eastAsiaTheme="minorHAnsi" w:hAnsi="Cambria" w:cstheme="minorBidi"/>
            <w:shd w:val="clear" w:color="auto" w:fill="FFFFFF"/>
          </w:rPr>
          <w:delText>ročné odborné skúsenosti v oblasti výkonu</w:delText>
        </w:r>
        <w:r w:rsidR="00AB07FF" w:rsidDel="00881245">
          <w:rPr>
            <w:rFonts w:ascii="Cambria" w:eastAsiaTheme="minorHAnsi" w:hAnsi="Cambria" w:cstheme="minorBidi"/>
            <w:shd w:val="clear" w:color="auto" w:fill="FFFFFF"/>
          </w:rPr>
          <w:delText xml:space="preserve"> </w:delText>
        </w:r>
        <w:r w:rsidRPr="0032742F" w:rsidDel="00881245">
          <w:rPr>
            <w:rFonts w:ascii="Cambria" w:eastAsiaTheme="minorHAnsi" w:hAnsi="Cambria" w:cstheme="minorBidi"/>
            <w:shd w:val="clear" w:color="auto" w:fill="FFFFFF"/>
          </w:rPr>
          <w:delText xml:space="preserve">činnosti autorizovaného inžiniera pre technické, technologické a energetické vybavenie stavieb podľa zákona č. 138/1992 Zb. o autorizovaných architektoch a autorizovaných stavebných inžinieroch, pričom, túto podmienku účasti uchádzač u odborníka preukáže životopisom tohto odborníka podľa bodu </w:delText>
        </w:r>
        <w:r w:rsidRPr="0032742F" w:rsidDel="00881245">
          <w:rPr>
            <w:rFonts w:ascii="Cambria" w:hAnsi="Cambria"/>
            <w:shd w:val="clear" w:color="auto" w:fill="FFFFFF"/>
          </w:rPr>
          <w:fldChar w:fldCharType="begin"/>
        </w:r>
        <w:r w:rsidRPr="0032742F" w:rsidDel="00881245">
          <w:rPr>
            <w:rFonts w:ascii="Cambria" w:hAnsi="Cambria"/>
            <w:shd w:val="clear" w:color="auto" w:fill="FFFFFF"/>
          </w:rPr>
          <w:delInstrText xml:space="preserve"> REF _Ref22213278 \r \h </w:delInstrText>
        </w:r>
        <w:r w:rsidDel="00881245">
          <w:rPr>
            <w:rFonts w:ascii="Cambria" w:hAnsi="Cambria"/>
            <w:shd w:val="clear" w:color="auto" w:fill="FFFFFF"/>
          </w:rPr>
          <w:delInstrText xml:space="preserve"> \* MERGEFORMAT </w:delInstrText>
        </w:r>
        <w:r w:rsidRPr="0032742F" w:rsidDel="00881245">
          <w:rPr>
            <w:rFonts w:ascii="Cambria" w:hAnsi="Cambria"/>
            <w:shd w:val="clear" w:color="auto" w:fill="FFFFFF"/>
          </w:rPr>
        </w:r>
        <w:r w:rsidRPr="0032742F" w:rsidDel="00881245">
          <w:rPr>
            <w:rFonts w:ascii="Cambria" w:hAnsi="Cambria"/>
            <w:shd w:val="clear" w:color="auto" w:fill="FFFFFF"/>
          </w:rPr>
          <w:fldChar w:fldCharType="separate"/>
        </w:r>
        <w:r w:rsidR="004528DC" w:rsidDel="00881245">
          <w:rPr>
            <w:rFonts w:ascii="Cambria" w:hAnsi="Cambria"/>
            <w:shd w:val="clear" w:color="auto" w:fill="FFFFFF"/>
          </w:rPr>
          <w:delText>2.4</w:delText>
        </w:r>
        <w:r w:rsidRPr="0032742F" w:rsidDel="00881245">
          <w:rPr>
            <w:rFonts w:ascii="Cambria" w:hAnsi="Cambria"/>
            <w:shd w:val="clear" w:color="auto" w:fill="FFFFFF"/>
          </w:rPr>
          <w:fldChar w:fldCharType="end"/>
        </w:r>
        <w:r w:rsidRPr="0032742F" w:rsidDel="00881245">
          <w:rPr>
            <w:rFonts w:ascii="Cambria" w:hAnsi="Cambria"/>
            <w:shd w:val="clear" w:color="auto" w:fill="FFFFFF"/>
          </w:rPr>
          <w:fldChar w:fldCharType="begin"/>
        </w:r>
        <w:r w:rsidRPr="0032742F" w:rsidDel="00881245">
          <w:rPr>
            <w:rFonts w:ascii="Cambria" w:hAnsi="Cambria"/>
            <w:shd w:val="clear" w:color="auto" w:fill="FFFFFF"/>
          </w:rPr>
          <w:delInstrText xml:space="preserve"> REF _Ref22213280 \r \h </w:delInstrText>
        </w:r>
        <w:r w:rsidDel="00881245">
          <w:rPr>
            <w:rFonts w:ascii="Cambria" w:hAnsi="Cambria"/>
            <w:shd w:val="clear" w:color="auto" w:fill="FFFFFF"/>
          </w:rPr>
          <w:delInstrText xml:space="preserve"> \* MERGEFORMAT </w:delInstrText>
        </w:r>
        <w:r w:rsidRPr="0032742F" w:rsidDel="00881245">
          <w:rPr>
            <w:rFonts w:ascii="Cambria" w:hAnsi="Cambria"/>
            <w:shd w:val="clear" w:color="auto" w:fill="FFFFFF"/>
          </w:rPr>
        </w:r>
        <w:r w:rsidRPr="0032742F" w:rsidDel="00881245">
          <w:rPr>
            <w:rFonts w:ascii="Cambria" w:hAnsi="Cambria"/>
            <w:shd w:val="clear" w:color="auto" w:fill="FFFFFF"/>
          </w:rPr>
          <w:fldChar w:fldCharType="separate"/>
        </w:r>
        <w:r w:rsidR="004528DC" w:rsidDel="00881245">
          <w:rPr>
            <w:rFonts w:ascii="Cambria" w:hAnsi="Cambria"/>
            <w:shd w:val="clear" w:color="auto" w:fill="FFFFFF"/>
          </w:rPr>
          <w:delText>c)</w:delText>
        </w:r>
        <w:r w:rsidRPr="0032742F" w:rsidDel="00881245">
          <w:rPr>
            <w:rFonts w:ascii="Cambria" w:hAnsi="Cambria"/>
            <w:shd w:val="clear" w:color="auto" w:fill="FFFFFF"/>
          </w:rPr>
          <w:fldChar w:fldCharType="end"/>
        </w:r>
        <w:r w:rsidRPr="0032742F" w:rsidDel="00881245">
          <w:rPr>
            <w:rFonts w:ascii="Cambria" w:hAnsi="Cambria"/>
            <w:shd w:val="clear" w:color="auto" w:fill="FFFFFF"/>
          </w:rPr>
          <w:fldChar w:fldCharType="begin"/>
        </w:r>
        <w:r w:rsidRPr="0032742F" w:rsidDel="00881245">
          <w:rPr>
            <w:rFonts w:ascii="Cambria" w:hAnsi="Cambria"/>
            <w:shd w:val="clear" w:color="auto" w:fill="FFFFFF"/>
          </w:rPr>
          <w:delInstrText xml:space="preserve"> REF _Ref6294565 \r \h </w:delInstrText>
        </w:r>
        <w:r w:rsidDel="00881245">
          <w:rPr>
            <w:rFonts w:ascii="Cambria" w:hAnsi="Cambria"/>
            <w:shd w:val="clear" w:color="auto" w:fill="FFFFFF"/>
          </w:rPr>
          <w:delInstrText xml:space="preserve"> \* MERGEFORMAT </w:delInstrText>
        </w:r>
        <w:r w:rsidRPr="0032742F" w:rsidDel="00881245">
          <w:rPr>
            <w:rFonts w:ascii="Cambria" w:hAnsi="Cambria"/>
            <w:shd w:val="clear" w:color="auto" w:fill="FFFFFF"/>
          </w:rPr>
        </w:r>
        <w:r w:rsidRPr="0032742F" w:rsidDel="00881245">
          <w:rPr>
            <w:rFonts w:ascii="Cambria" w:hAnsi="Cambria"/>
            <w:shd w:val="clear" w:color="auto" w:fill="FFFFFF"/>
          </w:rPr>
          <w:fldChar w:fldCharType="separate"/>
        </w:r>
        <w:r w:rsidR="004528DC" w:rsidDel="00881245">
          <w:rPr>
            <w:rFonts w:ascii="Cambria" w:hAnsi="Cambria"/>
            <w:shd w:val="clear" w:color="auto" w:fill="FFFFFF"/>
          </w:rPr>
          <w:delText>(i)</w:delText>
        </w:r>
        <w:r w:rsidRPr="0032742F" w:rsidDel="00881245">
          <w:rPr>
            <w:rFonts w:ascii="Cambria" w:hAnsi="Cambria"/>
            <w:shd w:val="clear" w:color="auto" w:fill="FFFFFF"/>
          </w:rPr>
          <w:fldChar w:fldCharType="end"/>
        </w:r>
        <w:r w:rsidRPr="0032742F" w:rsidDel="00881245">
          <w:rPr>
            <w:rFonts w:ascii="Cambria" w:hAnsi="Cambria"/>
            <w:shd w:val="clear" w:color="auto" w:fill="FFFFFF"/>
          </w:rPr>
          <w:delText xml:space="preserve"> </w:delText>
        </w:r>
        <w:r w:rsidRPr="0032742F" w:rsidDel="00881245">
          <w:rPr>
            <w:rFonts w:ascii="Cambria" w:eastAsiaTheme="minorHAnsi" w:hAnsi="Cambria" w:cstheme="minorBidi"/>
            <w:shd w:val="clear" w:color="auto" w:fill="FFFFFF"/>
          </w:rPr>
          <w:delText>vyššie; a</w:delText>
        </w:r>
      </w:del>
    </w:p>
    <w:p w14:paraId="645C00A0" w14:textId="4B1481A4" w:rsidR="00F44B02" w:rsidRPr="009D393C" w:rsidDel="00881245" w:rsidRDefault="00F44B02" w:rsidP="00F44B02">
      <w:pPr>
        <w:pStyle w:val="ListParagraph"/>
        <w:numPr>
          <w:ilvl w:val="3"/>
          <w:numId w:val="18"/>
        </w:numPr>
        <w:ind w:left="1560" w:hanging="425"/>
        <w:contextualSpacing w:val="0"/>
        <w:rPr>
          <w:del w:id="468" w:author="Tomas Uricek" w:date="2021-01-21T14:28:00Z"/>
          <w:rFonts w:ascii="Cambria" w:eastAsiaTheme="minorHAnsi" w:hAnsi="Cambria" w:cstheme="minorBidi"/>
          <w:shd w:val="clear" w:color="auto" w:fill="FFFFFF"/>
        </w:rPr>
      </w:pPr>
      <w:del w:id="469" w:author="Tomas Uricek" w:date="2021-01-21T14:28:00Z">
        <w:r w:rsidRPr="0032742F" w:rsidDel="00881245">
          <w:rPr>
            <w:rFonts w:ascii="Cambria" w:eastAsiaTheme="minorHAnsi" w:hAnsi="Cambria" w:cstheme="minorBidi"/>
            <w:shd w:val="clear" w:color="auto" w:fill="FFFFFF"/>
          </w:rPr>
          <w:delText xml:space="preserve">osvedčením autorizovaného inžiniera pre technické, technologické a energetické vybavenie stavieb podľa zákona č. 138/1992 Zb. o autorizovaných architektoch a autorizovaných stavebných inžinieroch pričom, túto podmienku účasti uchádzač u odborníka preukáže dokladom podľa bodu </w:delText>
        </w:r>
        <w:r w:rsidRPr="0032742F" w:rsidDel="00881245">
          <w:rPr>
            <w:rFonts w:ascii="Cambria" w:eastAsiaTheme="minorHAnsi" w:hAnsi="Cambria" w:cstheme="minorBidi"/>
            <w:shd w:val="clear" w:color="auto" w:fill="FFFFFF"/>
          </w:rPr>
          <w:fldChar w:fldCharType="begin"/>
        </w:r>
        <w:r w:rsidRPr="0032742F" w:rsidDel="00881245">
          <w:rPr>
            <w:rFonts w:ascii="Cambria" w:eastAsiaTheme="minorHAnsi" w:hAnsi="Cambria" w:cstheme="minorBidi"/>
            <w:shd w:val="clear" w:color="auto" w:fill="FFFFFF"/>
          </w:rPr>
          <w:delInstrText xml:space="preserve"> REF _Ref22213278 \r \h </w:delInstrText>
        </w:r>
        <w:r w:rsidDel="00881245">
          <w:rPr>
            <w:rFonts w:ascii="Cambria" w:eastAsiaTheme="minorHAnsi" w:hAnsi="Cambria" w:cstheme="minorBidi"/>
            <w:shd w:val="clear" w:color="auto" w:fill="FFFFFF"/>
          </w:rPr>
          <w:delInstrText xml:space="preserve"> \* MERGEFORMAT </w:delInstrText>
        </w:r>
        <w:r w:rsidRPr="0032742F" w:rsidDel="00881245">
          <w:rPr>
            <w:rFonts w:ascii="Cambria" w:eastAsiaTheme="minorHAnsi" w:hAnsi="Cambria" w:cstheme="minorBidi"/>
            <w:shd w:val="clear" w:color="auto" w:fill="FFFFFF"/>
          </w:rPr>
        </w:r>
        <w:r w:rsidRPr="0032742F" w:rsidDel="00881245">
          <w:rPr>
            <w:rFonts w:ascii="Cambria" w:eastAsiaTheme="minorHAnsi" w:hAnsi="Cambria" w:cstheme="minorBidi"/>
            <w:shd w:val="clear" w:color="auto" w:fill="FFFFFF"/>
          </w:rPr>
          <w:fldChar w:fldCharType="separate"/>
        </w:r>
        <w:r w:rsidR="004528DC" w:rsidDel="00881245">
          <w:rPr>
            <w:rFonts w:ascii="Cambria" w:eastAsiaTheme="minorHAnsi" w:hAnsi="Cambria" w:cstheme="minorBidi"/>
            <w:shd w:val="clear" w:color="auto" w:fill="FFFFFF"/>
          </w:rPr>
          <w:delText>2.4</w:delText>
        </w:r>
        <w:r w:rsidRPr="0032742F" w:rsidDel="00881245">
          <w:rPr>
            <w:rFonts w:ascii="Cambria" w:eastAsiaTheme="minorHAnsi" w:hAnsi="Cambria" w:cstheme="minorBidi"/>
            <w:shd w:val="clear" w:color="auto" w:fill="FFFFFF"/>
          </w:rPr>
          <w:fldChar w:fldCharType="end"/>
        </w:r>
        <w:r w:rsidRPr="0032742F" w:rsidDel="00881245">
          <w:rPr>
            <w:rFonts w:ascii="Cambria" w:eastAsiaTheme="minorHAnsi" w:hAnsi="Cambria" w:cstheme="minorBidi"/>
            <w:shd w:val="clear" w:color="auto" w:fill="FFFFFF"/>
          </w:rPr>
          <w:fldChar w:fldCharType="begin"/>
        </w:r>
        <w:r w:rsidRPr="0032742F" w:rsidDel="00881245">
          <w:rPr>
            <w:rFonts w:ascii="Cambria" w:eastAsiaTheme="minorHAnsi" w:hAnsi="Cambria" w:cstheme="minorBidi"/>
            <w:shd w:val="clear" w:color="auto" w:fill="FFFFFF"/>
          </w:rPr>
          <w:delInstrText xml:space="preserve"> REF _Ref22213280 \r \h </w:delInstrText>
        </w:r>
        <w:r w:rsidDel="00881245">
          <w:rPr>
            <w:rFonts w:ascii="Cambria" w:eastAsiaTheme="minorHAnsi" w:hAnsi="Cambria" w:cstheme="minorBidi"/>
            <w:shd w:val="clear" w:color="auto" w:fill="FFFFFF"/>
          </w:rPr>
          <w:delInstrText xml:space="preserve"> \* MERGEFORMAT </w:delInstrText>
        </w:r>
        <w:r w:rsidRPr="0032742F" w:rsidDel="00881245">
          <w:rPr>
            <w:rFonts w:ascii="Cambria" w:eastAsiaTheme="minorHAnsi" w:hAnsi="Cambria" w:cstheme="minorBidi"/>
            <w:shd w:val="clear" w:color="auto" w:fill="FFFFFF"/>
          </w:rPr>
        </w:r>
        <w:r w:rsidRPr="0032742F" w:rsidDel="00881245">
          <w:rPr>
            <w:rFonts w:ascii="Cambria" w:eastAsiaTheme="minorHAnsi" w:hAnsi="Cambria" w:cstheme="minorBidi"/>
            <w:shd w:val="clear" w:color="auto" w:fill="FFFFFF"/>
          </w:rPr>
          <w:fldChar w:fldCharType="separate"/>
        </w:r>
        <w:r w:rsidR="006F77C5" w:rsidDel="00881245">
          <w:rPr>
            <w:rFonts w:ascii="Cambria" w:eastAsiaTheme="minorHAnsi" w:hAnsi="Cambria" w:cstheme="minorBidi"/>
            <w:shd w:val="clear" w:color="auto" w:fill="FFFFFF"/>
          </w:rPr>
          <w:delText>c)</w:delText>
        </w:r>
        <w:r w:rsidRPr="0032742F" w:rsidDel="00881245">
          <w:rPr>
            <w:rFonts w:ascii="Cambria" w:eastAsiaTheme="minorHAnsi" w:hAnsi="Cambria" w:cstheme="minorBidi"/>
            <w:shd w:val="clear" w:color="auto" w:fill="FFFFFF"/>
          </w:rPr>
          <w:fldChar w:fldCharType="end"/>
        </w:r>
        <w:r w:rsidRPr="0032742F" w:rsidDel="00881245">
          <w:rPr>
            <w:rFonts w:ascii="Cambria" w:eastAsiaTheme="minorHAnsi" w:hAnsi="Cambria" w:cstheme="minorBidi"/>
            <w:shd w:val="clear" w:color="auto" w:fill="FFFFFF"/>
          </w:rPr>
          <w:fldChar w:fldCharType="begin"/>
        </w:r>
        <w:r w:rsidRPr="0032742F" w:rsidDel="00881245">
          <w:rPr>
            <w:rFonts w:ascii="Cambria" w:eastAsiaTheme="minorHAnsi" w:hAnsi="Cambria" w:cstheme="minorBidi"/>
            <w:shd w:val="clear" w:color="auto" w:fill="FFFFFF"/>
          </w:rPr>
          <w:delInstrText xml:space="preserve"> REF _Ref6294690 \r \h </w:delInstrText>
        </w:r>
        <w:r w:rsidDel="00881245">
          <w:rPr>
            <w:rFonts w:ascii="Cambria" w:eastAsiaTheme="minorHAnsi" w:hAnsi="Cambria" w:cstheme="minorBidi"/>
            <w:shd w:val="clear" w:color="auto" w:fill="FFFFFF"/>
          </w:rPr>
          <w:delInstrText xml:space="preserve"> \* MERGEFORMAT </w:delInstrText>
        </w:r>
        <w:r w:rsidRPr="0032742F" w:rsidDel="00881245">
          <w:rPr>
            <w:rFonts w:ascii="Cambria" w:eastAsiaTheme="minorHAnsi" w:hAnsi="Cambria" w:cstheme="minorBidi"/>
            <w:shd w:val="clear" w:color="auto" w:fill="FFFFFF"/>
          </w:rPr>
        </w:r>
        <w:r w:rsidRPr="0032742F" w:rsidDel="00881245">
          <w:rPr>
            <w:rFonts w:ascii="Cambria" w:eastAsiaTheme="minorHAnsi" w:hAnsi="Cambria" w:cstheme="minorBidi"/>
            <w:shd w:val="clear" w:color="auto" w:fill="FFFFFF"/>
          </w:rPr>
          <w:fldChar w:fldCharType="separate"/>
        </w:r>
        <w:r w:rsidR="004528DC" w:rsidDel="00881245">
          <w:rPr>
            <w:rFonts w:ascii="Cambria" w:eastAsiaTheme="minorHAnsi" w:hAnsi="Cambria" w:cstheme="minorBidi"/>
            <w:shd w:val="clear" w:color="auto" w:fill="FFFFFF"/>
          </w:rPr>
          <w:delText>(ii)</w:delText>
        </w:r>
        <w:r w:rsidRPr="0032742F" w:rsidDel="00881245">
          <w:rPr>
            <w:rFonts w:ascii="Cambria" w:eastAsiaTheme="minorHAnsi" w:hAnsi="Cambria" w:cstheme="minorBidi"/>
            <w:shd w:val="clear" w:color="auto" w:fill="FFFFFF"/>
          </w:rPr>
          <w:fldChar w:fldCharType="end"/>
        </w:r>
        <w:r w:rsidRPr="0032742F" w:rsidDel="00881245">
          <w:rPr>
            <w:rFonts w:ascii="Cambria" w:eastAsiaTheme="minorHAnsi" w:hAnsi="Cambria" w:cstheme="minorBidi"/>
            <w:shd w:val="clear" w:color="auto" w:fill="FFFFFF"/>
          </w:rPr>
          <w:delText xml:space="preserve"> vyššie</w:delText>
        </w:r>
        <w:r w:rsidRPr="00C6502B" w:rsidDel="00881245">
          <w:rPr>
            <w:rFonts w:ascii="Cambria" w:eastAsiaTheme="minorHAnsi" w:hAnsi="Cambria" w:cstheme="minorBidi"/>
            <w:shd w:val="clear" w:color="auto" w:fill="FFFFFF"/>
          </w:rPr>
          <w:delText>.</w:delText>
        </w:r>
      </w:del>
    </w:p>
    <w:p w14:paraId="3890E8A5" w14:textId="77777777" w:rsidR="00F44B02" w:rsidRPr="0032742F" w:rsidRDefault="00F44B02" w:rsidP="00F44B02">
      <w:pPr>
        <w:ind w:left="1134"/>
        <w:rPr>
          <w:b/>
          <w:shd w:val="clear" w:color="auto" w:fill="FFFFFF"/>
          <w:lang w:eastAsia="sk-SK"/>
        </w:rPr>
      </w:pPr>
      <w:r w:rsidRPr="0032742F">
        <w:rPr>
          <w:b/>
          <w:shd w:val="clear" w:color="auto" w:fill="FFFFFF"/>
          <w:lang w:eastAsia="sk-SK"/>
        </w:rPr>
        <w:lastRenderedPageBreak/>
        <w:t>Odborník č. 2 – Stavbyvedúci – 1 osoba</w:t>
      </w:r>
    </w:p>
    <w:p w14:paraId="2A39D8B6" w14:textId="77777777" w:rsidR="00F44B02" w:rsidRPr="0032742F" w:rsidRDefault="00F44B02" w:rsidP="00F44B02">
      <w:pPr>
        <w:ind w:left="1134"/>
        <w:rPr>
          <w:shd w:val="clear" w:color="auto" w:fill="FFFFFF"/>
          <w:lang w:eastAsia="sk-SK"/>
        </w:rPr>
      </w:pPr>
      <w:r w:rsidRPr="0032742F">
        <w:rPr>
          <w:shd w:val="clear" w:color="auto" w:fill="FFFFFF"/>
          <w:lang w:eastAsia="sk-SK"/>
        </w:rPr>
        <w:t>Odborník musí spĺňať nasledovné požiadavky:</w:t>
      </w:r>
    </w:p>
    <w:p w14:paraId="2FC4502A" w14:textId="46088137" w:rsidR="00BB6C7F" w:rsidRPr="003A74E4" w:rsidRDefault="00BB6C7F" w:rsidP="006177F2">
      <w:pPr>
        <w:ind w:left="1134"/>
        <w:rPr>
          <w:ins w:id="470" w:author="Tomas Uricek" w:date="2021-01-21T14:29:00Z"/>
          <w:shd w:val="clear" w:color="auto" w:fill="FFFFFF"/>
          <w:lang w:eastAsia="sk-SK"/>
        </w:rPr>
      </w:pPr>
      <w:ins w:id="471" w:author="Tomas Uricek" w:date="2021-01-21T14:29:00Z">
        <w:r>
          <w:rPr>
            <w:shd w:val="clear" w:color="auto" w:fill="FFFFFF"/>
            <w:lang w:eastAsia="sk-SK"/>
          </w:rPr>
          <w:t xml:space="preserve">Odborník musel </w:t>
        </w:r>
        <w:bookmarkStart w:id="472" w:name="_GoBack"/>
        <w:r>
          <w:rPr>
            <w:shd w:val="clear" w:color="auto" w:fill="FFFFFF"/>
            <w:lang w:eastAsia="sk-SK"/>
          </w:rPr>
          <w:t>vykonávať činnosť stavbyvedúceho</w:t>
        </w:r>
        <w:r w:rsidR="006177F2">
          <w:rPr>
            <w:shd w:val="clear" w:color="auto" w:fill="FFFFFF"/>
            <w:lang w:eastAsia="sk-SK"/>
          </w:rPr>
          <w:t xml:space="preserve"> pri realizácií stavebnýc</w:t>
        </w:r>
      </w:ins>
      <w:ins w:id="473" w:author="Tomas Uricek" w:date="2021-01-21T14:30:00Z">
        <w:r w:rsidR="006177F2">
          <w:rPr>
            <w:shd w:val="clear" w:color="auto" w:fill="FFFFFF"/>
            <w:lang w:eastAsia="sk-SK"/>
          </w:rPr>
          <w:t xml:space="preserve">h prác, ktorých predmetom bola </w:t>
        </w:r>
      </w:ins>
      <w:ins w:id="474" w:author="Tomas Uricek" w:date="2021-01-21T14:29:00Z">
        <w:r w:rsidRPr="001D6096">
          <w:rPr>
            <w:shd w:val="clear" w:color="auto" w:fill="FFFFFF"/>
            <w:lang w:eastAsia="sk-SK"/>
          </w:rPr>
          <w:t xml:space="preserve">realizácia </w:t>
        </w:r>
        <w:bookmarkEnd w:id="472"/>
        <w:r w:rsidRPr="001D6096">
          <w:rPr>
            <w:shd w:val="clear" w:color="auto" w:fill="FFFFFF"/>
            <w:lang w:eastAsia="sk-SK"/>
          </w:rPr>
          <w:t>akýchkoľvek opatrení a prác (stavebných či iných prác, zatepľovanie, výmena otvorových konštrukcií, rekonštrukcia zdroja tepla</w:t>
        </w:r>
        <w:r w:rsidRPr="003A74E4">
          <w:rPr>
            <w:shd w:val="clear" w:color="auto" w:fill="FFFFFF"/>
            <w:lang w:eastAsia="sk-SK"/>
          </w:rPr>
          <w:t>, výmena rozvodov, osvetlenia a pod), ktorých účelom bolo zlepšenie energetickej efektívnosti budovy</w:t>
        </w:r>
        <w:r w:rsidRPr="003A74E4">
          <w:t>.</w:t>
        </w:r>
      </w:ins>
    </w:p>
    <w:p w14:paraId="696809BC" w14:textId="56BA67B6" w:rsidR="00BB6C7F" w:rsidRPr="003A74E4" w:rsidRDefault="00BB6C7F" w:rsidP="0086579E">
      <w:pPr>
        <w:ind w:left="1134"/>
        <w:rPr>
          <w:ins w:id="475" w:author="Tomas Uricek" w:date="2021-01-21T14:29:00Z"/>
          <w:shd w:val="clear" w:color="auto" w:fill="FFFFFF"/>
          <w:lang w:eastAsia="sk-SK"/>
        </w:rPr>
      </w:pPr>
      <w:ins w:id="476" w:author="Tomas Uricek" w:date="2021-01-21T14:29:00Z">
        <w:r w:rsidRPr="003A74E4">
          <w:rPr>
            <w:shd w:val="clear" w:color="auto" w:fill="FFFFFF"/>
            <w:lang w:eastAsia="sk-SK"/>
          </w:rPr>
          <w:t>Celková hodnota stavebných prác</w:t>
        </w:r>
      </w:ins>
      <w:ins w:id="477" w:author="Tomas Uricek" w:date="2021-01-21T14:30:00Z">
        <w:r w:rsidR="006177F2">
          <w:rPr>
            <w:shd w:val="clear" w:color="auto" w:fill="FFFFFF"/>
            <w:lang w:eastAsia="sk-SK"/>
          </w:rPr>
          <w:t>, pri ktorých odborník zastával činnosť stavbyvedúceho,</w:t>
        </w:r>
      </w:ins>
      <w:ins w:id="478" w:author="Tomas Uricek" w:date="2021-01-21T14:29:00Z">
        <w:r w:rsidRPr="003A74E4">
          <w:rPr>
            <w:shd w:val="clear" w:color="auto" w:fill="FFFFFF"/>
            <w:lang w:eastAsia="sk-SK"/>
          </w:rPr>
          <w:t xml:space="preserve"> musela byť minimálne </w:t>
        </w:r>
        <w:r w:rsidRPr="003A74E4">
          <w:rPr>
            <w:b/>
            <w:bCs/>
          </w:rPr>
          <w:t xml:space="preserve">200.000 </w:t>
        </w:r>
        <w:r w:rsidRPr="003A74E4">
          <w:rPr>
            <w:rFonts w:cs="Arial"/>
            <w:b/>
            <w:bCs/>
            <w:szCs w:val="20"/>
          </w:rPr>
          <w:t>E</w:t>
        </w:r>
        <w:r w:rsidRPr="003A74E4">
          <w:rPr>
            <w:b/>
            <w:bCs/>
            <w:shd w:val="clear" w:color="auto" w:fill="FFFFFF"/>
            <w:lang w:eastAsia="sk-SK"/>
          </w:rPr>
          <w:t>UR bez DPH</w:t>
        </w:r>
      </w:ins>
      <w:ins w:id="479" w:author="Tomas Uricek" w:date="2021-01-21T14:30:00Z">
        <w:r w:rsidR="0086579E">
          <w:rPr>
            <w:shd w:val="clear" w:color="auto" w:fill="FFFFFF"/>
            <w:lang w:eastAsia="sk-SK"/>
          </w:rPr>
          <w:t>, z čoho h</w:t>
        </w:r>
      </w:ins>
      <w:ins w:id="480" w:author="Tomas Uricek" w:date="2021-01-21T14:29:00Z">
        <w:r>
          <w:rPr>
            <w:shd w:val="clear" w:color="auto" w:fill="FFFFFF"/>
            <w:lang w:eastAsia="sk-SK"/>
          </w:rPr>
          <w:t>odnota stavebných prác aspoň</w:t>
        </w:r>
        <w:r w:rsidRPr="003A74E4">
          <w:rPr>
            <w:shd w:val="clear" w:color="auto" w:fill="FFFFFF"/>
            <w:lang w:eastAsia="sk-SK"/>
          </w:rPr>
          <w:t xml:space="preserve"> </w:t>
        </w:r>
        <w:r>
          <w:rPr>
            <w:shd w:val="clear" w:color="auto" w:fill="FFFFFF"/>
            <w:lang w:eastAsia="sk-SK"/>
          </w:rPr>
          <w:t xml:space="preserve">jednej </w:t>
        </w:r>
        <w:r w:rsidRPr="00BB2DB5">
          <w:rPr>
            <w:b/>
            <w:bCs/>
            <w:shd w:val="clear" w:color="auto" w:fill="FFFFFF"/>
            <w:lang w:eastAsia="sk-SK"/>
          </w:rPr>
          <w:t>samostatnej</w:t>
        </w:r>
        <w:r>
          <w:rPr>
            <w:shd w:val="clear" w:color="auto" w:fill="FFFFFF"/>
            <w:lang w:eastAsia="sk-SK"/>
          </w:rPr>
          <w:t xml:space="preserve"> </w:t>
        </w:r>
      </w:ins>
      <w:ins w:id="481" w:author="Tomas Uricek" w:date="2021-01-21T14:31:00Z">
        <w:r w:rsidR="0086579E">
          <w:rPr>
            <w:shd w:val="clear" w:color="auto" w:fill="FFFFFF"/>
            <w:lang w:eastAsia="sk-SK"/>
          </w:rPr>
          <w:t>stavby (zákazky)</w:t>
        </w:r>
      </w:ins>
      <w:ins w:id="482" w:author="Tomas Uricek" w:date="2021-01-21T14:29:00Z">
        <w:r>
          <w:rPr>
            <w:shd w:val="clear" w:color="auto" w:fill="FFFFFF"/>
            <w:lang w:eastAsia="sk-SK"/>
          </w:rPr>
          <w:t xml:space="preserve"> musela byť</w:t>
        </w:r>
        <w:r w:rsidRPr="003A74E4">
          <w:rPr>
            <w:shd w:val="clear" w:color="auto" w:fill="FFFFFF"/>
            <w:lang w:eastAsia="sk-SK"/>
          </w:rPr>
          <w:t xml:space="preserve"> v hodnote minimálne </w:t>
        </w:r>
        <w:r w:rsidRPr="00457FAF">
          <w:rPr>
            <w:b/>
            <w:bCs/>
          </w:rPr>
          <w:t xml:space="preserve">100.000 </w:t>
        </w:r>
        <w:r w:rsidRPr="00457FAF">
          <w:rPr>
            <w:rFonts w:cs="Arial"/>
            <w:b/>
            <w:bCs/>
            <w:szCs w:val="20"/>
          </w:rPr>
          <w:t>E</w:t>
        </w:r>
        <w:r w:rsidRPr="00457FAF">
          <w:rPr>
            <w:b/>
            <w:bCs/>
            <w:shd w:val="clear" w:color="auto" w:fill="FFFFFF"/>
            <w:lang w:eastAsia="sk-SK"/>
          </w:rPr>
          <w:t>UR bez DPH</w:t>
        </w:r>
        <w:r w:rsidRPr="003A74E4">
          <w:rPr>
            <w:shd w:val="clear" w:color="auto" w:fill="FFFFFF"/>
            <w:lang w:eastAsia="sk-SK"/>
          </w:rPr>
          <w:t>.</w:t>
        </w:r>
      </w:ins>
    </w:p>
    <w:p w14:paraId="083B7EA2" w14:textId="213DF35D" w:rsidR="00F44B02" w:rsidRPr="0032742F" w:rsidDel="008663F9" w:rsidRDefault="00F44B02" w:rsidP="00F44B02">
      <w:pPr>
        <w:pStyle w:val="ListParagraph"/>
        <w:numPr>
          <w:ilvl w:val="3"/>
          <w:numId w:val="18"/>
        </w:numPr>
        <w:ind w:left="1560" w:hanging="425"/>
        <w:contextualSpacing w:val="0"/>
        <w:rPr>
          <w:del w:id="483" w:author="Tomas Uricek" w:date="2021-01-21T14:31:00Z"/>
          <w:rFonts w:ascii="Cambria" w:eastAsiaTheme="minorHAnsi" w:hAnsi="Cambria" w:cstheme="minorBidi"/>
          <w:shd w:val="clear" w:color="auto" w:fill="FFFFFF"/>
        </w:rPr>
      </w:pPr>
      <w:del w:id="484" w:author="Tomas Uricek" w:date="2021-01-21T14:31:00Z">
        <w:r w:rsidRPr="00B06088" w:rsidDel="008663F9">
          <w:rPr>
            <w:rFonts w:ascii="Cambria" w:eastAsiaTheme="minorHAnsi" w:hAnsi="Cambria" w:cstheme="minorBidi"/>
            <w:shd w:val="clear" w:color="auto" w:fill="FFFFFF"/>
          </w:rPr>
          <w:delText>najmenej 5 ročné odborné skúsenosti v oblasti činnosti stavbyvedúceho, pričom túto podmienku</w:delText>
        </w:r>
        <w:r w:rsidRPr="0032742F" w:rsidDel="008663F9">
          <w:rPr>
            <w:rFonts w:ascii="Cambria" w:eastAsiaTheme="minorHAnsi" w:hAnsi="Cambria" w:cstheme="minorBidi"/>
            <w:shd w:val="clear" w:color="auto" w:fill="FFFFFF"/>
          </w:rPr>
          <w:delText xml:space="preserve"> účasti uchádzač u odborníka preukáže životopisom tohto odborníka podľa bodu </w:delText>
        </w:r>
        <w:r w:rsidRPr="00B06088" w:rsidDel="008663F9">
          <w:rPr>
            <w:rFonts w:ascii="Cambria" w:eastAsiaTheme="minorHAnsi" w:hAnsi="Cambria" w:cstheme="minorBidi"/>
            <w:shd w:val="clear" w:color="auto" w:fill="FFFFFF"/>
          </w:rPr>
          <w:fldChar w:fldCharType="begin"/>
        </w:r>
        <w:r w:rsidRPr="00B06088" w:rsidDel="008663F9">
          <w:rPr>
            <w:rFonts w:ascii="Cambria" w:eastAsiaTheme="minorHAnsi" w:hAnsi="Cambria" w:cstheme="minorBidi"/>
            <w:shd w:val="clear" w:color="auto" w:fill="FFFFFF"/>
          </w:rPr>
          <w:delInstrText xml:space="preserve"> REF _Ref22213278 \r \h  \* MERGEFORMAT </w:delInstrText>
        </w:r>
        <w:r w:rsidRPr="00B06088" w:rsidDel="008663F9">
          <w:rPr>
            <w:rFonts w:ascii="Cambria" w:eastAsiaTheme="minorHAnsi" w:hAnsi="Cambria" w:cstheme="minorBidi"/>
            <w:shd w:val="clear" w:color="auto" w:fill="FFFFFF"/>
          </w:rPr>
        </w:r>
        <w:r w:rsidRPr="00B06088" w:rsidDel="008663F9">
          <w:rPr>
            <w:rFonts w:ascii="Cambria" w:eastAsiaTheme="minorHAnsi" w:hAnsi="Cambria" w:cstheme="minorBidi"/>
            <w:shd w:val="clear" w:color="auto" w:fill="FFFFFF"/>
          </w:rPr>
          <w:fldChar w:fldCharType="separate"/>
        </w:r>
        <w:r w:rsidR="004528DC" w:rsidRPr="00B06088" w:rsidDel="008663F9">
          <w:rPr>
            <w:rFonts w:ascii="Cambria" w:eastAsiaTheme="minorHAnsi" w:hAnsi="Cambria" w:cstheme="minorBidi"/>
            <w:shd w:val="clear" w:color="auto" w:fill="FFFFFF"/>
          </w:rPr>
          <w:delText>2.4</w:delText>
        </w:r>
        <w:r w:rsidRPr="00B06088" w:rsidDel="008663F9">
          <w:rPr>
            <w:rFonts w:ascii="Cambria" w:eastAsiaTheme="minorHAnsi" w:hAnsi="Cambria" w:cstheme="minorBidi"/>
            <w:shd w:val="clear" w:color="auto" w:fill="FFFFFF"/>
          </w:rPr>
          <w:fldChar w:fldCharType="end"/>
        </w:r>
        <w:r w:rsidRPr="00B06088" w:rsidDel="008663F9">
          <w:rPr>
            <w:rFonts w:ascii="Cambria" w:eastAsiaTheme="minorHAnsi" w:hAnsi="Cambria" w:cstheme="minorBidi"/>
            <w:shd w:val="clear" w:color="auto" w:fill="FFFFFF"/>
          </w:rPr>
          <w:fldChar w:fldCharType="begin"/>
        </w:r>
        <w:r w:rsidRPr="00B06088" w:rsidDel="008663F9">
          <w:rPr>
            <w:rFonts w:ascii="Cambria" w:eastAsiaTheme="minorHAnsi" w:hAnsi="Cambria" w:cstheme="minorBidi"/>
            <w:shd w:val="clear" w:color="auto" w:fill="FFFFFF"/>
          </w:rPr>
          <w:delInstrText xml:space="preserve"> REF _Ref22213280 \r \h  \* MERGEFORMAT </w:delInstrText>
        </w:r>
        <w:r w:rsidRPr="00B06088" w:rsidDel="008663F9">
          <w:rPr>
            <w:rFonts w:ascii="Cambria" w:eastAsiaTheme="minorHAnsi" w:hAnsi="Cambria" w:cstheme="minorBidi"/>
            <w:shd w:val="clear" w:color="auto" w:fill="FFFFFF"/>
          </w:rPr>
        </w:r>
        <w:r w:rsidRPr="00B06088" w:rsidDel="008663F9">
          <w:rPr>
            <w:rFonts w:ascii="Cambria" w:eastAsiaTheme="minorHAnsi" w:hAnsi="Cambria" w:cstheme="minorBidi"/>
            <w:shd w:val="clear" w:color="auto" w:fill="FFFFFF"/>
          </w:rPr>
          <w:fldChar w:fldCharType="separate"/>
        </w:r>
        <w:r w:rsidR="006F77C5" w:rsidRPr="00B06088" w:rsidDel="008663F9">
          <w:rPr>
            <w:rFonts w:ascii="Cambria" w:eastAsiaTheme="minorHAnsi" w:hAnsi="Cambria" w:cstheme="minorBidi"/>
            <w:shd w:val="clear" w:color="auto" w:fill="FFFFFF"/>
          </w:rPr>
          <w:delText>c)</w:delText>
        </w:r>
        <w:r w:rsidRPr="00B06088" w:rsidDel="008663F9">
          <w:rPr>
            <w:rFonts w:ascii="Cambria" w:eastAsiaTheme="minorHAnsi" w:hAnsi="Cambria" w:cstheme="minorBidi"/>
            <w:shd w:val="clear" w:color="auto" w:fill="FFFFFF"/>
          </w:rPr>
          <w:fldChar w:fldCharType="end"/>
        </w:r>
        <w:r w:rsidRPr="00B06088" w:rsidDel="008663F9">
          <w:rPr>
            <w:rFonts w:ascii="Cambria" w:eastAsiaTheme="minorHAnsi" w:hAnsi="Cambria" w:cstheme="minorBidi"/>
            <w:shd w:val="clear" w:color="auto" w:fill="FFFFFF"/>
          </w:rPr>
          <w:fldChar w:fldCharType="begin"/>
        </w:r>
        <w:r w:rsidRPr="00B06088" w:rsidDel="008663F9">
          <w:rPr>
            <w:rFonts w:ascii="Cambria" w:eastAsiaTheme="minorHAnsi" w:hAnsi="Cambria" w:cstheme="minorBidi"/>
            <w:shd w:val="clear" w:color="auto" w:fill="FFFFFF"/>
          </w:rPr>
          <w:delInstrText xml:space="preserve"> REF _Ref6294565 \r \h  \* MERGEFORMAT </w:delInstrText>
        </w:r>
        <w:r w:rsidRPr="00B06088" w:rsidDel="008663F9">
          <w:rPr>
            <w:rFonts w:ascii="Cambria" w:eastAsiaTheme="minorHAnsi" w:hAnsi="Cambria" w:cstheme="minorBidi"/>
            <w:shd w:val="clear" w:color="auto" w:fill="FFFFFF"/>
          </w:rPr>
        </w:r>
        <w:r w:rsidRPr="00B06088" w:rsidDel="008663F9">
          <w:rPr>
            <w:rFonts w:ascii="Cambria" w:eastAsiaTheme="minorHAnsi" w:hAnsi="Cambria" w:cstheme="minorBidi"/>
            <w:shd w:val="clear" w:color="auto" w:fill="FFFFFF"/>
          </w:rPr>
          <w:fldChar w:fldCharType="separate"/>
        </w:r>
        <w:r w:rsidR="006F77C5" w:rsidRPr="00B06088" w:rsidDel="008663F9">
          <w:rPr>
            <w:rFonts w:ascii="Cambria" w:eastAsiaTheme="minorHAnsi" w:hAnsi="Cambria" w:cstheme="minorBidi"/>
            <w:shd w:val="clear" w:color="auto" w:fill="FFFFFF"/>
          </w:rPr>
          <w:delText>(i)</w:delText>
        </w:r>
        <w:r w:rsidRPr="00B06088" w:rsidDel="008663F9">
          <w:rPr>
            <w:rFonts w:ascii="Cambria" w:eastAsiaTheme="minorHAnsi" w:hAnsi="Cambria" w:cstheme="minorBidi"/>
            <w:shd w:val="clear" w:color="auto" w:fill="FFFFFF"/>
          </w:rPr>
          <w:fldChar w:fldCharType="end"/>
        </w:r>
        <w:r w:rsidRPr="00B06088" w:rsidDel="008663F9">
          <w:rPr>
            <w:rFonts w:ascii="Cambria" w:eastAsiaTheme="minorHAnsi" w:hAnsi="Cambria" w:cstheme="minorBidi"/>
            <w:shd w:val="clear" w:color="auto" w:fill="FFFFFF"/>
          </w:rPr>
          <w:delText xml:space="preserve"> </w:delText>
        </w:r>
        <w:r w:rsidRPr="0032742F" w:rsidDel="008663F9">
          <w:rPr>
            <w:rFonts w:ascii="Cambria" w:eastAsiaTheme="minorHAnsi" w:hAnsi="Cambria" w:cstheme="minorBidi"/>
            <w:shd w:val="clear" w:color="auto" w:fill="FFFFFF"/>
          </w:rPr>
          <w:delText>vyššie; a</w:delText>
        </w:r>
      </w:del>
    </w:p>
    <w:p w14:paraId="6D75CF63" w14:textId="50804C2F" w:rsidR="00F44B02" w:rsidRPr="009D393C" w:rsidDel="008663F9" w:rsidRDefault="00C04698" w:rsidP="00F44B02">
      <w:pPr>
        <w:pStyle w:val="ListParagraph"/>
        <w:numPr>
          <w:ilvl w:val="3"/>
          <w:numId w:val="18"/>
        </w:numPr>
        <w:ind w:left="1560" w:hanging="425"/>
        <w:contextualSpacing w:val="0"/>
        <w:rPr>
          <w:del w:id="485" w:author="Tomas Uricek" w:date="2021-01-21T14:31:00Z"/>
          <w:rFonts w:ascii="Cambria" w:eastAsiaTheme="minorHAnsi" w:hAnsi="Cambria" w:cstheme="minorBidi"/>
          <w:shd w:val="clear" w:color="auto" w:fill="FFFFFF"/>
        </w:rPr>
      </w:pPr>
      <w:del w:id="486" w:author="Tomas Uricek" w:date="2021-01-21T14:31:00Z">
        <w:r w:rsidRPr="003A74E4" w:rsidDel="008663F9">
          <w:rPr>
            <w:rFonts w:ascii="Cambria" w:eastAsiaTheme="minorHAnsi" w:hAnsi="Cambria" w:cstheme="minorBidi"/>
            <w:shd w:val="clear" w:color="auto" w:fill="FFFFFF"/>
          </w:rPr>
          <w:delText xml:space="preserve">odborník musí byť držiteľom platného osvedčenia o vykonaní odbornej skúšky vydané Slovenskou komorou stavebných inžinierov podľa zákona č. 138/1992 Zb. o autorizovaných architektoch a autorizovaných stavebných inžinieroch v znení neskorších predpisov na výkon činnosti stavbyvedúceho v podkategórií „30 - Technické, technologické a energetické vybavenie stavieb“ alebo „34 - Tepelné zariadenia“ alebo „35 – Plynové zariadenia“ alebo ekvivalentného dokladu. </w:delText>
        </w:r>
        <w:r w:rsidDel="008663F9">
          <w:rPr>
            <w:rFonts w:ascii="Cambria" w:eastAsiaTheme="minorHAnsi" w:hAnsi="Cambria" w:cstheme="minorBidi"/>
            <w:shd w:val="clear" w:color="auto" w:fill="FFFFFF"/>
          </w:rPr>
          <w:delText xml:space="preserve">Túto </w:delText>
        </w:r>
        <w:r w:rsidR="00F44B02" w:rsidRPr="0032742F" w:rsidDel="008663F9">
          <w:rPr>
            <w:rFonts w:ascii="Cambria" w:eastAsiaTheme="minorHAnsi" w:hAnsi="Cambria" w:cstheme="minorBidi"/>
            <w:shd w:val="clear" w:color="auto" w:fill="FFFFFF"/>
          </w:rPr>
          <w:delText xml:space="preserve">podmienku účasti uchádzač u odborníka preukáže dokladom podľa bodu </w:delText>
        </w:r>
        <w:r w:rsidR="00F44B02" w:rsidRPr="0032742F" w:rsidDel="008663F9">
          <w:rPr>
            <w:rFonts w:ascii="Cambria" w:eastAsiaTheme="minorHAnsi" w:hAnsi="Cambria" w:cstheme="minorBidi"/>
            <w:shd w:val="clear" w:color="auto" w:fill="FFFFFF"/>
          </w:rPr>
          <w:fldChar w:fldCharType="begin"/>
        </w:r>
        <w:r w:rsidR="00F44B02" w:rsidRPr="0032742F" w:rsidDel="008663F9">
          <w:rPr>
            <w:rFonts w:ascii="Cambria" w:eastAsiaTheme="minorHAnsi" w:hAnsi="Cambria" w:cstheme="minorBidi"/>
            <w:shd w:val="clear" w:color="auto" w:fill="FFFFFF"/>
          </w:rPr>
          <w:delInstrText xml:space="preserve"> REF _Ref22213278 \r \h </w:delInstrText>
        </w:r>
        <w:r w:rsidR="00F44B02" w:rsidDel="008663F9">
          <w:rPr>
            <w:rFonts w:ascii="Cambria" w:eastAsiaTheme="minorHAnsi" w:hAnsi="Cambria" w:cstheme="minorBidi"/>
            <w:shd w:val="clear" w:color="auto" w:fill="FFFFFF"/>
          </w:rPr>
          <w:delInstrText xml:space="preserve"> \* MERGEFORMAT </w:delInstrText>
        </w:r>
        <w:r w:rsidR="00F44B02" w:rsidRPr="0032742F" w:rsidDel="008663F9">
          <w:rPr>
            <w:rFonts w:ascii="Cambria" w:eastAsiaTheme="minorHAnsi" w:hAnsi="Cambria" w:cstheme="minorBidi"/>
            <w:shd w:val="clear" w:color="auto" w:fill="FFFFFF"/>
          </w:rPr>
        </w:r>
        <w:r w:rsidR="00F44B02" w:rsidRPr="0032742F" w:rsidDel="008663F9">
          <w:rPr>
            <w:rFonts w:ascii="Cambria" w:eastAsiaTheme="minorHAnsi" w:hAnsi="Cambria" w:cstheme="minorBidi"/>
            <w:shd w:val="clear" w:color="auto" w:fill="FFFFFF"/>
          </w:rPr>
          <w:fldChar w:fldCharType="separate"/>
        </w:r>
        <w:r w:rsidR="004528DC" w:rsidDel="008663F9">
          <w:rPr>
            <w:rFonts w:ascii="Cambria" w:eastAsiaTheme="minorHAnsi" w:hAnsi="Cambria" w:cstheme="minorBidi"/>
            <w:shd w:val="clear" w:color="auto" w:fill="FFFFFF"/>
          </w:rPr>
          <w:delText>2.4</w:delText>
        </w:r>
        <w:r w:rsidR="00F44B02" w:rsidRPr="0032742F" w:rsidDel="008663F9">
          <w:rPr>
            <w:rFonts w:ascii="Cambria" w:eastAsiaTheme="minorHAnsi" w:hAnsi="Cambria" w:cstheme="minorBidi"/>
            <w:shd w:val="clear" w:color="auto" w:fill="FFFFFF"/>
          </w:rPr>
          <w:fldChar w:fldCharType="end"/>
        </w:r>
        <w:r w:rsidR="00F44B02" w:rsidRPr="0032742F" w:rsidDel="008663F9">
          <w:rPr>
            <w:rFonts w:ascii="Cambria" w:eastAsiaTheme="minorHAnsi" w:hAnsi="Cambria" w:cstheme="minorBidi"/>
            <w:shd w:val="clear" w:color="auto" w:fill="FFFFFF"/>
          </w:rPr>
          <w:fldChar w:fldCharType="begin"/>
        </w:r>
        <w:r w:rsidR="00F44B02" w:rsidRPr="0032742F" w:rsidDel="008663F9">
          <w:rPr>
            <w:rFonts w:ascii="Cambria" w:eastAsiaTheme="minorHAnsi" w:hAnsi="Cambria" w:cstheme="minorBidi"/>
            <w:shd w:val="clear" w:color="auto" w:fill="FFFFFF"/>
          </w:rPr>
          <w:delInstrText xml:space="preserve"> REF _Ref22213280 \r \h </w:delInstrText>
        </w:r>
        <w:r w:rsidR="00F44B02" w:rsidDel="008663F9">
          <w:rPr>
            <w:rFonts w:ascii="Cambria" w:eastAsiaTheme="minorHAnsi" w:hAnsi="Cambria" w:cstheme="minorBidi"/>
            <w:shd w:val="clear" w:color="auto" w:fill="FFFFFF"/>
          </w:rPr>
          <w:delInstrText xml:space="preserve"> \* MERGEFORMAT </w:delInstrText>
        </w:r>
        <w:r w:rsidR="00F44B02" w:rsidRPr="0032742F" w:rsidDel="008663F9">
          <w:rPr>
            <w:rFonts w:ascii="Cambria" w:eastAsiaTheme="minorHAnsi" w:hAnsi="Cambria" w:cstheme="minorBidi"/>
            <w:shd w:val="clear" w:color="auto" w:fill="FFFFFF"/>
          </w:rPr>
        </w:r>
        <w:r w:rsidR="00F44B02" w:rsidRPr="0032742F" w:rsidDel="008663F9">
          <w:rPr>
            <w:rFonts w:ascii="Cambria" w:eastAsiaTheme="minorHAnsi" w:hAnsi="Cambria" w:cstheme="minorBidi"/>
            <w:shd w:val="clear" w:color="auto" w:fill="FFFFFF"/>
          </w:rPr>
          <w:fldChar w:fldCharType="separate"/>
        </w:r>
        <w:r w:rsidR="006F77C5" w:rsidDel="008663F9">
          <w:rPr>
            <w:rFonts w:ascii="Cambria" w:eastAsiaTheme="minorHAnsi" w:hAnsi="Cambria" w:cstheme="minorBidi"/>
            <w:shd w:val="clear" w:color="auto" w:fill="FFFFFF"/>
          </w:rPr>
          <w:delText>c)</w:delText>
        </w:r>
        <w:r w:rsidR="00F44B02" w:rsidRPr="0032742F" w:rsidDel="008663F9">
          <w:rPr>
            <w:rFonts w:ascii="Cambria" w:eastAsiaTheme="minorHAnsi" w:hAnsi="Cambria" w:cstheme="minorBidi"/>
            <w:shd w:val="clear" w:color="auto" w:fill="FFFFFF"/>
          </w:rPr>
          <w:fldChar w:fldCharType="end"/>
        </w:r>
        <w:r w:rsidR="00F44B02" w:rsidRPr="0032742F" w:rsidDel="008663F9">
          <w:rPr>
            <w:rFonts w:ascii="Cambria" w:eastAsiaTheme="minorHAnsi" w:hAnsi="Cambria" w:cstheme="minorBidi"/>
            <w:shd w:val="clear" w:color="auto" w:fill="FFFFFF"/>
          </w:rPr>
          <w:fldChar w:fldCharType="begin"/>
        </w:r>
        <w:r w:rsidR="00F44B02" w:rsidRPr="0032742F" w:rsidDel="008663F9">
          <w:rPr>
            <w:rFonts w:ascii="Cambria" w:eastAsiaTheme="minorHAnsi" w:hAnsi="Cambria" w:cstheme="minorBidi"/>
            <w:shd w:val="clear" w:color="auto" w:fill="FFFFFF"/>
          </w:rPr>
          <w:delInstrText xml:space="preserve"> REF _Ref6294690 \r \h </w:delInstrText>
        </w:r>
        <w:r w:rsidR="00F44B02" w:rsidDel="008663F9">
          <w:rPr>
            <w:rFonts w:ascii="Cambria" w:eastAsiaTheme="minorHAnsi" w:hAnsi="Cambria" w:cstheme="minorBidi"/>
            <w:shd w:val="clear" w:color="auto" w:fill="FFFFFF"/>
          </w:rPr>
          <w:delInstrText xml:space="preserve"> \* MERGEFORMAT </w:delInstrText>
        </w:r>
        <w:r w:rsidR="00F44B02" w:rsidRPr="0032742F" w:rsidDel="008663F9">
          <w:rPr>
            <w:rFonts w:ascii="Cambria" w:eastAsiaTheme="minorHAnsi" w:hAnsi="Cambria" w:cstheme="minorBidi"/>
            <w:shd w:val="clear" w:color="auto" w:fill="FFFFFF"/>
          </w:rPr>
        </w:r>
        <w:r w:rsidR="00F44B02" w:rsidRPr="0032742F" w:rsidDel="008663F9">
          <w:rPr>
            <w:rFonts w:ascii="Cambria" w:eastAsiaTheme="minorHAnsi" w:hAnsi="Cambria" w:cstheme="minorBidi"/>
            <w:shd w:val="clear" w:color="auto" w:fill="FFFFFF"/>
          </w:rPr>
          <w:fldChar w:fldCharType="separate"/>
        </w:r>
        <w:r w:rsidR="006F77C5" w:rsidDel="008663F9">
          <w:rPr>
            <w:rFonts w:ascii="Cambria" w:eastAsiaTheme="minorHAnsi" w:hAnsi="Cambria" w:cstheme="minorBidi"/>
            <w:shd w:val="clear" w:color="auto" w:fill="FFFFFF"/>
          </w:rPr>
          <w:delText>(ii)</w:delText>
        </w:r>
        <w:r w:rsidR="00F44B02" w:rsidRPr="0032742F" w:rsidDel="008663F9">
          <w:rPr>
            <w:rFonts w:ascii="Cambria" w:eastAsiaTheme="minorHAnsi" w:hAnsi="Cambria" w:cstheme="minorBidi"/>
            <w:shd w:val="clear" w:color="auto" w:fill="FFFFFF"/>
          </w:rPr>
          <w:fldChar w:fldCharType="end"/>
        </w:r>
        <w:r w:rsidR="00F44B02" w:rsidRPr="0032742F" w:rsidDel="008663F9">
          <w:rPr>
            <w:rFonts w:ascii="Cambria" w:eastAsiaTheme="minorHAnsi" w:hAnsi="Cambria" w:cstheme="minorBidi"/>
            <w:shd w:val="clear" w:color="auto" w:fill="FFFFFF"/>
          </w:rPr>
          <w:delText xml:space="preserve"> vyššie</w:delText>
        </w:r>
        <w:r w:rsidR="00F44B02" w:rsidRPr="00C6502B" w:rsidDel="008663F9">
          <w:rPr>
            <w:rFonts w:ascii="Cambria" w:eastAsiaTheme="minorHAnsi" w:hAnsi="Cambria" w:cstheme="minorBidi"/>
            <w:shd w:val="clear" w:color="auto" w:fill="FFFFFF"/>
          </w:rPr>
          <w:delText>.</w:delText>
        </w:r>
      </w:del>
    </w:p>
    <w:bookmarkEnd w:id="448"/>
    <w:p w14:paraId="374A4DA1" w14:textId="77777777" w:rsidR="00AD6890" w:rsidRPr="00BE5BF7" w:rsidRDefault="00AD6890" w:rsidP="00700708">
      <w:pPr>
        <w:rPr>
          <w:rFonts w:eastAsiaTheme="majorEastAsia" w:cs="Arial"/>
          <w:b/>
          <w:szCs w:val="20"/>
        </w:rPr>
      </w:pPr>
    </w:p>
    <w:p w14:paraId="08EF829C" w14:textId="1A047006"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6772593D" w14:textId="1D95638C" w:rsidR="00637756" w:rsidRPr="00BE5BF7" w:rsidRDefault="00637756" w:rsidP="00637756">
      <w:pPr>
        <w:ind w:left="1276" w:hanging="1276"/>
        <w:rPr>
          <w:rFonts w:cs="Arial"/>
          <w:szCs w:val="20"/>
        </w:rPr>
      </w:pPr>
      <w:r w:rsidRPr="00BE5BF7">
        <w:rPr>
          <w:rFonts w:cs="Arial"/>
          <w:szCs w:val="20"/>
        </w:rPr>
        <w:t xml:space="preserve">Príloha č. F.1  Zoznam </w:t>
      </w:r>
      <w:r w:rsidR="00404549">
        <w:rPr>
          <w:rFonts w:cs="Arial"/>
          <w:szCs w:val="20"/>
        </w:rPr>
        <w:t>realizovaných stavebných prác</w:t>
      </w:r>
      <w:r w:rsidR="00C47795">
        <w:rPr>
          <w:rFonts w:cs="Arial"/>
          <w:szCs w:val="20"/>
        </w:rPr>
        <w:t xml:space="preserve"> / poskytnutých služieb</w:t>
      </w:r>
      <w:r w:rsidR="00404549">
        <w:rPr>
          <w:rFonts w:cs="Arial"/>
          <w:szCs w:val="20"/>
        </w:rPr>
        <w:t xml:space="preserve"> </w:t>
      </w:r>
      <w:r w:rsidRPr="00BE5BF7">
        <w:rPr>
          <w:rFonts w:cs="Arial"/>
          <w:szCs w:val="20"/>
        </w:rPr>
        <w:t>(referencií) (vzor)</w:t>
      </w:r>
    </w:p>
    <w:p w14:paraId="28D65D55" w14:textId="78D035FC" w:rsidR="00637756" w:rsidRPr="00BE5BF7" w:rsidRDefault="00637756" w:rsidP="00637756">
      <w:pPr>
        <w:ind w:left="1276" w:hanging="1276"/>
        <w:rPr>
          <w:rFonts w:cs="Arial"/>
          <w:szCs w:val="20"/>
        </w:rPr>
      </w:pPr>
      <w:r w:rsidRPr="00BE5BF7">
        <w:rPr>
          <w:rFonts w:cs="Arial"/>
          <w:szCs w:val="20"/>
        </w:rPr>
        <w:t xml:space="preserve">Príloha č. F.2 Zoznam </w:t>
      </w:r>
      <w:r w:rsidR="00C34A39" w:rsidRPr="00BE5BF7">
        <w:rPr>
          <w:rFonts w:cs="Arial"/>
          <w:szCs w:val="20"/>
        </w:rPr>
        <w:t>odborníkov</w:t>
      </w:r>
      <w:r w:rsidRPr="00BE5BF7">
        <w:rPr>
          <w:rFonts w:cs="Arial"/>
          <w:szCs w:val="20"/>
        </w:rPr>
        <w:t xml:space="preserve"> (vzor)</w:t>
      </w:r>
    </w:p>
    <w:p w14:paraId="49041D82" w14:textId="77777777" w:rsidR="00637756" w:rsidRPr="00BE5BF7" w:rsidRDefault="00637756" w:rsidP="00637756">
      <w:pPr>
        <w:rPr>
          <w:lang w:eastAsia="sk-SK"/>
        </w:rPr>
      </w:pPr>
    </w:p>
    <w:p w14:paraId="476FBE7A" w14:textId="77777777" w:rsidR="009239C0" w:rsidRPr="00BE5BF7" w:rsidRDefault="009239C0" w:rsidP="009E3F10">
      <w:pPr>
        <w:ind w:left="1134"/>
        <w:rPr>
          <w:shd w:val="clear" w:color="auto" w:fill="FFFFFF"/>
          <w:lang w:eastAsia="sk-SK"/>
        </w:rPr>
      </w:pPr>
    </w:p>
    <w:p w14:paraId="2326C941" w14:textId="77777777" w:rsidR="00AA3EE0" w:rsidRPr="00BE5BF7" w:rsidRDefault="00AA3EE0" w:rsidP="00311144">
      <w:pPr>
        <w:ind w:left="1134"/>
        <w:rPr>
          <w:shd w:val="clear" w:color="auto" w:fill="FFFFFF"/>
          <w:lang w:eastAsia="sk-SK"/>
        </w:rPr>
      </w:pPr>
    </w:p>
    <w:p w14:paraId="109CC072" w14:textId="77777777" w:rsidR="004B6A72" w:rsidRPr="00BE5BF7" w:rsidRDefault="004B6A72" w:rsidP="004B6A72">
      <w:pPr>
        <w:rPr>
          <w:lang w:eastAsia="sk-SK"/>
        </w:rPr>
      </w:pPr>
    </w:p>
    <w:p w14:paraId="3EC0686A" w14:textId="77777777" w:rsidR="007524ED" w:rsidRPr="00BE5BF7" w:rsidRDefault="007524ED" w:rsidP="00627C1E">
      <w:pPr>
        <w:ind w:left="1134"/>
        <w:rPr>
          <w:shd w:val="clear" w:color="auto" w:fill="FFFFFF"/>
          <w:lang w:eastAsia="sk-SK"/>
        </w:rPr>
      </w:pPr>
    </w:p>
    <w:p w14:paraId="617F0716" w14:textId="77777777" w:rsidR="00E02C8E" w:rsidRPr="00BE5BF7" w:rsidRDefault="00E02C8E" w:rsidP="00E02C8E">
      <w:pPr>
        <w:rPr>
          <w:lang w:eastAsia="sk-SK"/>
        </w:rPr>
      </w:pPr>
    </w:p>
    <w:p w14:paraId="4937650E" w14:textId="7292B162" w:rsidR="004B67F7" w:rsidRPr="00BE5BF7" w:rsidRDefault="004B67F7">
      <w:pPr>
        <w:pStyle w:val="Heading4"/>
      </w:pPr>
      <w:r w:rsidRPr="00BE5BF7">
        <w:br w:type="page"/>
      </w:r>
    </w:p>
    <w:p w14:paraId="16EF87C7" w14:textId="07EEC33A" w:rsidR="000E48A9" w:rsidRPr="00BE5BF7" w:rsidRDefault="004107E4" w:rsidP="00477F49">
      <w:pPr>
        <w:pStyle w:val="Heading1"/>
        <w:numPr>
          <w:ilvl w:val="0"/>
          <w:numId w:val="0"/>
        </w:numPr>
      </w:pPr>
      <w:bookmarkStart w:id="487" w:name="_Toc4416507"/>
      <w:bookmarkStart w:id="488" w:name="_Toc4416650"/>
      <w:bookmarkStart w:id="489" w:name="_Toc4416944"/>
      <w:bookmarkStart w:id="490" w:name="_Toc4416993"/>
      <w:bookmarkStart w:id="491" w:name="_Toc48904810"/>
      <w:bookmarkStart w:id="492" w:name="_Hlk6218127"/>
      <w:r w:rsidRPr="00BE5BF7">
        <w:lastRenderedPageBreak/>
        <w:t>SUMARIZÁCIA</w:t>
      </w:r>
      <w:r w:rsidR="008501A8" w:rsidRPr="00BE5BF7">
        <w:t xml:space="preserve"> </w:t>
      </w:r>
      <w:r w:rsidR="00D27919" w:rsidRPr="00BE5BF7">
        <w:t>PRÍLOH SÚŤAŽNÝCH PODKLADOV</w:t>
      </w:r>
      <w:bookmarkEnd w:id="487"/>
      <w:bookmarkEnd w:id="488"/>
      <w:bookmarkEnd w:id="489"/>
      <w:bookmarkEnd w:id="490"/>
      <w:bookmarkEnd w:id="491"/>
    </w:p>
    <w:p w14:paraId="2E3BAB49" w14:textId="74D82F12"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D5977A1" w14:textId="40CCFD13"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B73BEE">
        <w:rPr>
          <w:rFonts w:cs="Arial"/>
          <w:szCs w:val="20"/>
        </w:rPr>
        <w:t>S</w:t>
      </w:r>
      <w:r w:rsidR="000D6E0A" w:rsidRPr="00BE5BF7">
        <w:rPr>
          <w:rFonts w:cs="Arial"/>
          <w:szCs w:val="20"/>
        </w:rPr>
        <w:t xml:space="preserve">úťaže </w:t>
      </w:r>
      <w:r w:rsidRPr="00BE5BF7">
        <w:rPr>
          <w:rFonts w:cs="Arial"/>
          <w:szCs w:val="20"/>
        </w:rPr>
        <w:t>(vzor)</w:t>
      </w:r>
    </w:p>
    <w:p w14:paraId="32AE6D86" w14:textId="5D257064"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39E3F883" w14:textId="2B4F1611"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463093AB" w14:textId="62D585DA"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0B06CE9E" w14:textId="090D91E9" w:rsidR="00631BE0" w:rsidRPr="00BE5BF7" w:rsidRDefault="00631BE0" w:rsidP="00BD3E72">
      <w:pPr>
        <w:ind w:left="1418" w:hanging="1418"/>
        <w:rPr>
          <w:rFonts w:cs="Arial"/>
          <w:szCs w:val="20"/>
        </w:rPr>
      </w:pPr>
      <w:r w:rsidRPr="00BE5BF7">
        <w:rPr>
          <w:rFonts w:cs="Arial"/>
          <w:szCs w:val="20"/>
        </w:rPr>
        <w:t>Príloha č.</w:t>
      </w:r>
      <w:r w:rsidR="00387D85" w:rsidRPr="00BE5BF7">
        <w:rPr>
          <w:rFonts w:cs="Arial"/>
          <w:szCs w:val="20"/>
        </w:rPr>
        <w:t xml:space="preserve"> </w:t>
      </w:r>
      <w:r w:rsidR="00955295" w:rsidRPr="00BE5BF7">
        <w:rPr>
          <w:rFonts w:cs="Arial"/>
          <w:szCs w:val="20"/>
        </w:rPr>
        <w:t>A.</w:t>
      </w:r>
      <w:r w:rsidR="00962F39" w:rsidRPr="00BE5BF7">
        <w:rPr>
          <w:rFonts w:cs="Arial"/>
          <w:szCs w:val="20"/>
        </w:rPr>
        <w:t>6</w:t>
      </w:r>
      <w:r w:rsidR="009A7301" w:rsidRPr="00BE5BF7">
        <w:rPr>
          <w:rFonts w:cs="Arial"/>
          <w:szCs w:val="20"/>
        </w:rPr>
        <w:t xml:space="preserve">  </w:t>
      </w:r>
      <w:r w:rsidRPr="00BE5BF7">
        <w:rPr>
          <w:rFonts w:cs="Arial"/>
          <w:szCs w:val="20"/>
        </w:rPr>
        <w:tab/>
        <w:t>Jednotný európsky dokument</w:t>
      </w:r>
    </w:p>
    <w:p w14:paraId="3BE28BD4" w14:textId="125ACEB1" w:rsidR="00404549" w:rsidRPr="00D46600" w:rsidRDefault="00404549">
      <w:pPr>
        <w:ind w:left="1418" w:hanging="1418"/>
      </w:pPr>
      <w:r>
        <w:t>Príloha č. A.</w:t>
      </w:r>
      <w:r w:rsidR="0039691C">
        <w:t>7</w:t>
      </w:r>
      <w:r>
        <w:t xml:space="preserve"> </w:t>
      </w:r>
      <w:r>
        <w:tab/>
      </w:r>
      <w:r w:rsidRPr="00404549">
        <w:t>Čestné vyhlásenie o splnení podmienok účasti</w:t>
      </w:r>
    </w:p>
    <w:p w14:paraId="1002A7F4" w14:textId="439C3421" w:rsidR="0095582F" w:rsidRPr="00BE5BF7" w:rsidRDefault="0095582F" w:rsidP="0095582F">
      <w:bookmarkStart w:id="493" w:name="_Hlk522552073"/>
      <w:bookmarkEnd w:id="492"/>
      <w:r w:rsidRPr="00BE5BF7">
        <w:rPr>
          <w:rFonts w:cs="Arial"/>
          <w:szCs w:val="20"/>
        </w:rPr>
        <w:t>Príloha č. B.1</w:t>
      </w:r>
      <w:r w:rsidRPr="00BE5BF7">
        <w:rPr>
          <w:rFonts w:cs="Arial"/>
          <w:szCs w:val="20"/>
        </w:rPr>
        <w:tab/>
      </w:r>
      <w:r w:rsidR="00FB07D0">
        <w:rPr>
          <w:rFonts w:cs="Arial"/>
          <w:szCs w:val="20"/>
        </w:rPr>
        <w:t>R</w:t>
      </w:r>
      <w:r w:rsidRPr="00BE5BF7">
        <w:rPr>
          <w:rFonts w:cs="Arial"/>
          <w:szCs w:val="20"/>
        </w:rPr>
        <w:t>ozsah</w:t>
      </w:r>
      <w:r w:rsidRPr="00BE5BF7">
        <w:t xml:space="preserve"> povinných opatrení</w:t>
      </w:r>
    </w:p>
    <w:p w14:paraId="50F200CC" w14:textId="356F449A" w:rsidR="0095582F" w:rsidRPr="00BE5BF7" w:rsidRDefault="0095582F" w:rsidP="0095582F">
      <w:pPr>
        <w:rPr>
          <w:rFonts w:cs="Arial"/>
          <w:szCs w:val="20"/>
        </w:rPr>
      </w:pPr>
      <w:r w:rsidRPr="00BE5BF7">
        <w:t>Príloha č. B.2</w:t>
      </w:r>
      <w:r w:rsidRPr="00BE5BF7">
        <w:tab/>
      </w:r>
      <w:r w:rsidR="00FB07D0">
        <w:t>Sumarizácia opatrení</w:t>
      </w:r>
      <w:r w:rsidRPr="00BE5BF7">
        <w:t xml:space="preserve"> (vzorový formulár)</w:t>
      </w:r>
    </w:p>
    <w:p w14:paraId="6F15850C" w14:textId="18865ACE" w:rsidR="0095582F" w:rsidRDefault="0095582F" w:rsidP="0095582F">
      <w:pPr>
        <w:ind w:left="1418" w:hanging="1418"/>
        <w:rPr>
          <w:rFonts w:cs="Arial"/>
          <w:szCs w:val="20"/>
        </w:rPr>
      </w:pPr>
      <w:r w:rsidRPr="00BE5BF7">
        <w:rPr>
          <w:rFonts w:cs="Arial"/>
          <w:szCs w:val="20"/>
        </w:rPr>
        <w:t xml:space="preserve">Príloha č. B.3  </w:t>
      </w:r>
      <w:r w:rsidRPr="00BE5BF7">
        <w:rPr>
          <w:rFonts w:cs="Arial"/>
          <w:szCs w:val="20"/>
        </w:rPr>
        <w:tab/>
      </w:r>
      <w:r w:rsidR="00394ED1">
        <w:rPr>
          <w:rFonts w:cs="Arial"/>
          <w:szCs w:val="20"/>
        </w:rPr>
        <w:t>Energetický audit KD Lozorno</w:t>
      </w:r>
    </w:p>
    <w:p w14:paraId="7556443C" w14:textId="53B6FB11" w:rsidR="00A46201" w:rsidRDefault="00A46201">
      <w:pPr>
        <w:rPr>
          <w:rFonts w:cs="Arial"/>
          <w:szCs w:val="20"/>
        </w:rPr>
      </w:pPr>
      <w:r>
        <w:rPr>
          <w:rFonts w:cs="Arial"/>
          <w:szCs w:val="20"/>
        </w:rPr>
        <w:t>Príloha č. B.4</w:t>
      </w:r>
      <w:r>
        <w:rPr>
          <w:rFonts w:cs="Arial"/>
          <w:szCs w:val="20"/>
        </w:rPr>
        <w:tab/>
        <w:t>Architektonická štúdia Kultúrny dom Lozorno</w:t>
      </w:r>
    </w:p>
    <w:p w14:paraId="725E5148" w14:textId="77777777" w:rsidR="00F64136" w:rsidRPr="004927C4" w:rsidRDefault="00F64136" w:rsidP="00F64136">
      <w:pPr>
        <w:rPr>
          <w:rFonts w:cs="Arial"/>
          <w:szCs w:val="20"/>
        </w:rPr>
      </w:pPr>
      <w:r>
        <w:rPr>
          <w:rFonts w:cs="Arial"/>
          <w:szCs w:val="20"/>
        </w:rPr>
        <w:t>Príloha č. B.5</w:t>
      </w:r>
      <w:r>
        <w:rPr>
          <w:rFonts w:cs="Arial"/>
          <w:szCs w:val="20"/>
        </w:rPr>
        <w:tab/>
        <w:t>Statický posudok – strecha KD Lozorno</w:t>
      </w:r>
    </w:p>
    <w:p w14:paraId="2F10A111" w14:textId="0FACC50C" w:rsidR="00FE4E15" w:rsidRPr="004927C4" w:rsidRDefault="00FE4E15" w:rsidP="00FE4E15">
      <w:pPr>
        <w:rPr>
          <w:rFonts w:cs="Arial"/>
          <w:szCs w:val="20"/>
        </w:rPr>
      </w:pPr>
      <w:r w:rsidRPr="00BE5BF7">
        <w:rPr>
          <w:rFonts w:cs="Arial"/>
          <w:szCs w:val="20"/>
        </w:rPr>
        <w:t xml:space="preserve">Príloha č. C.1  </w:t>
      </w:r>
      <w:r w:rsidRPr="00BE5BF7">
        <w:rPr>
          <w:rFonts w:cs="Arial"/>
          <w:szCs w:val="20"/>
        </w:rPr>
        <w:tab/>
        <w:t>Návrh na plnenie kritérií (vzor)</w:t>
      </w:r>
      <w:r>
        <w:rPr>
          <w:rFonts w:cs="Arial"/>
          <w:szCs w:val="20"/>
        </w:rPr>
        <w:t xml:space="preserve"> </w:t>
      </w:r>
    </w:p>
    <w:p w14:paraId="7B9A4710" w14:textId="1DF5B0D3" w:rsidR="0059537D" w:rsidRDefault="0059537D">
      <w:pPr>
        <w:ind w:left="1418" w:hanging="1418"/>
        <w:rPr>
          <w:rFonts w:cs="Arial"/>
          <w:szCs w:val="20"/>
        </w:rPr>
      </w:pPr>
      <w:r w:rsidRPr="0059537D">
        <w:rPr>
          <w:rFonts w:cs="Arial"/>
          <w:szCs w:val="20"/>
        </w:rPr>
        <w:t>Príloha č. D.1</w:t>
      </w:r>
      <w:r w:rsidRPr="0059537D">
        <w:rPr>
          <w:rFonts w:cs="Arial"/>
          <w:szCs w:val="20"/>
        </w:rPr>
        <w:tab/>
        <w:t xml:space="preserve">Zmluva o Dielo </w:t>
      </w:r>
    </w:p>
    <w:p w14:paraId="68A51D88" w14:textId="0079CC98" w:rsidR="0059537D" w:rsidRPr="0059537D" w:rsidRDefault="0059537D" w:rsidP="0059537D">
      <w:pPr>
        <w:ind w:left="1418" w:hanging="1418"/>
        <w:rPr>
          <w:rFonts w:cs="Arial"/>
          <w:szCs w:val="20"/>
        </w:rPr>
      </w:pPr>
      <w:r w:rsidRPr="0059537D">
        <w:rPr>
          <w:rFonts w:cs="Arial"/>
          <w:szCs w:val="20"/>
        </w:rPr>
        <w:t>Príloha č. F.1</w:t>
      </w:r>
      <w:r w:rsidRPr="0059537D">
        <w:rPr>
          <w:rFonts w:cs="Arial"/>
          <w:szCs w:val="20"/>
        </w:rPr>
        <w:tab/>
      </w:r>
      <w:r w:rsidR="0060475E" w:rsidRPr="0060475E">
        <w:rPr>
          <w:rFonts w:cs="Arial"/>
          <w:szCs w:val="20"/>
        </w:rPr>
        <w:t>Zoznam realizovaných stavebných prác / poskytnutých služieb (referencií) (vzor)</w:t>
      </w:r>
    </w:p>
    <w:p w14:paraId="216AD9D4"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1E74E7C7" w14:textId="0E1468C8" w:rsidR="00A106F7" w:rsidRPr="00BE5BF7" w:rsidRDefault="00A106F7" w:rsidP="0059537D">
      <w:pPr>
        <w:ind w:left="1418" w:hanging="1418"/>
        <w:rPr>
          <w:rFonts w:cs="Arial"/>
          <w:szCs w:val="20"/>
        </w:rPr>
      </w:pPr>
    </w:p>
    <w:bookmarkEnd w:id="493"/>
    <w:p w14:paraId="50CA318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1587F" w14:textId="77777777" w:rsidR="000800D2" w:rsidRDefault="000800D2" w:rsidP="005A4804">
      <w:r>
        <w:separator/>
      </w:r>
    </w:p>
  </w:endnote>
  <w:endnote w:type="continuationSeparator" w:id="0">
    <w:p w14:paraId="1ED8AD79" w14:textId="77777777" w:rsidR="000800D2" w:rsidRDefault="000800D2" w:rsidP="005A4804">
      <w:r>
        <w:continuationSeparator/>
      </w:r>
    </w:p>
  </w:endnote>
  <w:endnote w:type="continuationNotice" w:id="1">
    <w:p w14:paraId="50A17220" w14:textId="77777777" w:rsidR="000800D2" w:rsidRDefault="00080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EF6FB" w14:textId="77777777" w:rsidR="000800D2" w:rsidRDefault="000800D2"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25AA8A" w14:textId="77777777" w:rsidR="000800D2" w:rsidRDefault="000800D2"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3B493" w14:textId="77777777" w:rsidR="000800D2" w:rsidRDefault="000800D2" w:rsidP="006F0BEE">
    <w:pPr>
      <w:pStyle w:val="Footer"/>
      <w:ind w:right="360"/>
    </w:pPr>
    <w:r>
      <w:rPr>
        <w:noProof/>
        <w:lang w:eastAsia="sk-SK"/>
      </w:rPr>
      <mc:AlternateContent>
        <mc:Choice Requires="wps">
          <w:drawing>
            <wp:anchor distT="0" distB="0" distL="114300" distR="114300" simplePos="0" relativeHeight="251659264" behindDoc="0" locked="0" layoutInCell="1" allowOverlap="1" wp14:anchorId="6C1CDF5A" wp14:editId="2AB16048">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01AA2A6" w14:textId="77777777" w:rsidR="000800D2" w:rsidRDefault="000800D2" w:rsidP="00CB6AE2">
                          <w:pPr>
                            <w:spacing w:after="0"/>
                            <w:jc w:val="center"/>
                            <w:rPr>
                              <w:bCs/>
                              <w:sz w:val="16"/>
                              <w:szCs w:val="16"/>
                            </w:rPr>
                          </w:pPr>
                        </w:p>
                        <w:p w14:paraId="26C5AA18" w14:textId="23AFEC5F" w:rsidR="000800D2" w:rsidRPr="00CB6AE2" w:rsidRDefault="000800D2" w:rsidP="00CB6AE2">
                          <w:pPr>
                            <w:spacing w:after="0"/>
                            <w:jc w:val="center"/>
                            <w:rPr>
                              <w:bCs/>
                              <w:sz w:val="16"/>
                              <w:szCs w:val="16"/>
                            </w:rPr>
                          </w:pPr>
                          <w:r>
                            <w:rPr>
                              <w:bCs/>
                              <w:sz w:val="16"/>
                              <w:szCs w:val="16"/>
                            </w:rPr>
                            <w:t xml:space="preserve">Verejný obstarávateľ: </w:t>
                          </w:r>
                          <w:bookmarkStart w:id="8" w:name="_Hlk48037931"/>
                          <w:r w:rsidRPr="00CB6AE2">
                            <w:rPr>
                              <w:bCs/>
                              <w:sz w:val="16"/>
                              <w:szCs w:val="16"/>
                            </w:rPr>
                            <w:t>Obec Lozorno, Hlavná 1, 900 55 Lozorno</w:t>
                          </w:r>
                          <w:bookmarkEnd w:id="8"/>
                        </w:p>
                        <w:p w14:paraId="05176D25" w14:textId="11688E07" w:rsidR="000800D2" w:rsidRPr="00C5338A" w:rsidRDefault="000800D2" w:rsidP="00CB6AE2">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1CDF5A"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101AA2A6" w14:textId="77777777" w:rsidR="000800D2" w:rsidRDefault="000800D2" w:rsidP="00CB6AE2">
                    <w:pPr>
                      <w:spacing w:after="0"/>
                      <w:jc w:val="center"/>
                      <w:rPr>
                        <w:bCs/>
                        <w:sz w:val="16"/>
                        <w:szCs w:val="16"/>
                      </w:rPr>
                    </w:pPr>
                  </w:p>
                  <w:p w14:paraId="26C5AA18" w14:textId="23AFEC5F" w:rsidR="000800D2" w:rsidRPr="00CB6AE2" w:rsidRDefault="000800D2" w:rsidP="00CB6AE2">
                    <w:pPr>
                      <w:spacing w:after="0"/>
                      <w:jc w:val="center"/>
                      <w:rPr>
                        <w:bCs/>
                        <w:sz w:val="16"/>
                        <w:szCs w:val="16"/>
                      </w:rPr>
                    </w:pPr>
                    <w:r>
                      <w:rPr>
                        <w:bCs/>
                        <w:sz w:val="16"/>
                        <w:szCs w:val="16"/>
                      </w:rPr>
                      <w:t xml:space="preserve">Verejný obstarávateľ: </w:t>
                    </w:r>
                    <w:bookmarkStart w:id="9" w:name="_Hlk48037931"/>
                    <w:r w:rsidRPr="00CB6AE2">
                      <w:rPr>
                        <w:bCs/>
                        <w:sz w:val="16"/>
                        <w:szCs w:val="16"/>
                      </w:rPr>
                      <w:t>Obec Lozorno, Hlavná 1, 900 55 Lozorno</w:t>
                    </w:r>
                    <w:bookmarkEnd w:id="9"/>
                  </w:p>
                  <w:p w14:paraId="05176D25" w14:textId="11688E07" w:rsidR="000800D2" w:rsidRPr="00C5338A" w:rsidRDefault="000800D2" w:rsidP="00CB6AE2">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FAE17" w14:textId="77777777" w:rsidR="000800D2" w:rsidRDefault="000800D2"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0766BF2" w14:textId="77777777" w:rsidR="000800D2" w:rsidRDefault="000800D2" w:rsidP="00785BCA">
    <w:pPr>
      <w:pStyle w:val="Footer"/>
      <w:ind w:right="360"/>
    </w:pPr>
    <w:r>
      <w:rPr>
        <w:noProof/>
        <w:lang w:eastAsia="sk-SK"/>
      </w:rPr>
      <mc:AlternateContent>
        <mc:Choice Requires="wps">
          <w:drawing>
            <wp:anchor distT="0" distB="0" distL="114300" distR="114300" simplePos="0" relativeHeight="251660288" behindDoc="0" locked="0" layoutInCell="1" allowOverlap="1" wp14:anchorId="71C762E0" wp14:editId="09291879">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C2E3AE" w14:textId="77777777" w:rsidR="000800D2" w:rsidRDefault="000800D2" w:rsidP="00785BCA">
                          <w:pPr>
                            <w:jc w:val="center"/>
                            <w:rPr>
                              <w:rFonts w:ascii="Proba Pro" w:hAnsi="Proba Pro"/>
                            </w:rPr>
                          </w:pPr>
                          <w:r>
                            <w:rPr>
                              <w:rFonts w:ascii="Proba Pro" w:hAnsi="Proba Pro"/>
                            </w:rPr>
                            <w:t xml:space="preserve"> </w:t>
                          </w:r>
                        </w:p>
                        <w:p w14:paraId="45A56FBD" w14:textId="77777777" w:rsidR="000800D2" w:rsidRPr="00E465D8" w:rsidRDefault="000800D2"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6BC844B" w14:textId="77777777" w:rsidR="000800D2" w:rsidRDefault="000800D2" w:rsidP="00785BCA">
                          <w:pPr>
                            <w:spacing w:before="120"/>
                            <w:jc w:val="center"/>
                            <w:rPr>
                              <w:rFonts w:ascii="Proba Pro" w:hAnsi="Proba Pro"/>
                            </w:rPr>
                          </w:pPr>
                        </w:p>
                        <w:p w14:paraId="392C1AE5" w14:textId="77777777" w:rsidR="000800D2" w:rsidRDefault="000800D2" w:rsidP="00785BCA">
                          <w:pPr>
                            <w:jc w:val="center"/>
                            <w:rPr>
                              <w:rFonts w:ascii="Proba Pro" w:hAnsi="Proba Pro"/>
                            </w:rPr>
                          </w:pPr>
                        </w:p>
                        <w:p w14:paraId="6C10A186" w14:textId="77777777" w:rsidR="000800D2" w:rsidRDefault="000800D2" w:rsidP="00785BCA">
                          <w:pPr>
                            <w:jc w:val="center"/>
                            <w:rPr>
                              <w:rFonts w:ascii="Proba Pro" w:hAnsi="Proba Pro"/>
                            </w:rPr>
                          </w:pPr>
                        </w:p>
                        <w:p w14:paraId="551185D1" w14:textId="77777777" w:rsidR="000800D2" w:rsidRPr="00932BD9" w:rsidRDefault="000800D2"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762E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6EC2E3AE" w14:textId="77777777" w:rsidR="000800D2" w:rsidRDefault="000800D2" w:rsidP="00785BCA">
                    <w:pPr>
                      <w:jc w:val="center"/>
                      <w:rPr>
                        <w:rFonts w:ascii="Proba Pro" w:hAnsi="Proba Pro"/>
                      </w:rPr>
                    </w:pPr>
                    <w:r>
                      <w:rPr>
                        <w:rFonts w:ascii="Proba Pro" w:hAnsi="Proba Pro"/>
                      </w:rPr>
                      <w:t xml:space="preserve"> </w:t>
                    </w:r>
                  </w:p>
                  <w:p w14:paraId="45A56FBD" w14:textId="77777777" w:rsidR="000800D2" w:rsidRPr="00E465D8" w:rsidRDefault="000800D2"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6BC844B" w14:textId="77777777" w:rsidR="000800D2" w:rsidRDefault="000800D2" w:rsidP="00785BCA">
                    <w:pPr>
                      <w:spacing w:before="120"/>
                      <w:jc w:val="center"/>
                      <w:rPr>
                        <w:rFonts w:ascii="Proba Pro" w:hAnsi="Proba Pro"/>
                      </w:rPr>
                    </w:pPr>
                  </w:p>
                  <w:p w14:paraId="392C1AE5" w14:textId="77777777" w:rsidR="000800D2" w:rsidRDefault="000800D2" w:rsidP="00785BCA">
                    <w:pPr>
                      <w:jc w:val="center"/>
                      <w:rPr>
                        <w:rFonts w:ascii="Proba Pro" w:hAnsi="Proba Pro"/>
                      </w:rPr>
                    </w:pPr>
                  </w:p>
                  <w:p w14:paraId="6C10A186" w14:textId="77777777" w:rsidR="000800D2" w:rsidRDefault="000800D2" w:rsidP="00785BCA">
                    <w:pPr>
                      <w:jc w:val="center"/>
                      <w:rPr>
                        <w:rFonts w:ascii="Proba Pro" w:hAnsi="Proba Pro"/>
                      </w:rPr>
                    </w:pPr>
                  </w:p>
                  <w:p w14:paraId="551185D1" w14:textId="77777777" w:rsidR="000800D2" w:rsidRPr="00932BD9" w:rsidRDefault="000800D2"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089C9F6B" wp14:editId="7B9C8DF4">
          <wp:simplePos x="0" y="0"/>
          <wp:positionH relativeFrom="column">
            <wp:posOffset>-385445</wp:posOffset>
          </wp:positionH>
          <wp:positionV relativeFrom="paragraph">
            <wp:posOffset>-220980</wp:posOffset>
          </wp:positionV>
          <wp:extent cx="802413" cy="567690"/>
          <wp:effectExtent l="0" t="0" r="0" b="3810"/>
          <wp:wrapSquare wrapText="bothSides"/>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A17D03F" w14:textId="77777777" w:rsidR="000800D2" w:rsidRPr="00B86737" w:rsidRDefault="000800D2"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0800D2" w:rsidRPr="00B90118" w:rsidRDefault="000800D2"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1F2E0B0" w:rsidR="000800D2" w:rsidRDefault="000800D2"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07407EEB">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EBC11A5" w14:textId="77777777" w:rsidR="000800D2" w:rsidRDefault="000800D2" w:rsidP="000D0EED">
                          <w:pPr>
                            <w:spacing w:after="0"/>
                            <w:jc w:val="center"/>
                            <w:rPr>
                              <w:bCs/>
                              <w:sz w:val="16"/>
                              <w:szCs w:val="16"/>
                            </w:rPr>
                          </w:pPr>
                        </w:p>
                        <w:p w14:paraId="2FFDB432" w14:textId="126D72B4" w:rsidR="000800D2" w:rsidRPr="00CB6AE2" w:rsidRDefault="000800D2" w:rsidP="000D0EED">
                          <w:pPr>
                            <w:spacing w:after="0"/>
                            <w:jc w:val="center"/>
                            <w:rPr>
                              <w:bCs/>
                              <w:sz w:val="16"/>
                              <w:szCs w:val="16"/>
                            </w:rPr>
                          </w:pPr>
                          <w:r>
                            <w:rPr>
                              <w:bCs/>
                              <w:sz w:val="16"/>
                              <w:szCs w:val="16"/>
                            </w:rPr>
                            <w:t xml:space="preserve">Verejný obstarávateľ: </w:t>
                          </w:r>
                          <w:r w:rsidRPr="00CB6AE2">
                            <w:rPr>
                              <w:bCs/>
                              <w:sz w:val="16"/>
                              <w:szCs w:val="16"/>
                            </w:rPr>
                            <w:t>Obec Lozorno, Hlavná 1, 900 55 Lozorno</w:t>
                          </w:r>
                        </w:p>
                        <w:p w14:paraId="32F6A00E" w14:textId="035E6F7F" w:rsidR="000800D2" w:rsidRPr="00C5338A" w:rsidRDefault="000800D2" w:rsidP="000D0EED">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p w14:paraId="32E9DEE4" w14:textId="3C1CC53A" w:rsidR="000800D2" w:rsidRPr="00C5338A" w:rsidRDefault="000800D2"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1EBC11A5" w14:textId="77777777" w:rsidR="000800D2" w:rsidRDefault="000800D2" w:rsidP="000D0EED">
                    <w:pPr>
                      <w:spacing w:after="0"/>
                      <w:jc w:val="center"/>
                      <w:rPr>
                        <w:bCs/>
                        <w:sz w:val="16"/>
                        <w:szCs w:val="16"/>
                      </w:rPr>
                    </w:pPr>
                  </w:p>
                  <w:p w14:paraId="2FFDB432" w14:textId="126D72B4" w:rsidR="000800D2" w:rsidRPr="00CB6AE2" w:rsidRDefault="000800D2" w:rsidP="000D0EED">
                    <w:pPr>
                      <w:spacing w:after="0"/>
                      <w:jc w:val="center"/>
                      <w:rPr>
                        <w:bCs/>
                        <w:sz w:val="16"/>
                        <w:szCs w:val="16"/>
                      </w:rPr>
                    </w:pPr>
                    <w:r>
                      <w:rPr>
                        <w:bCs/>
                        <w:sz w:val="16"/>
                        <w:szCs w:val="16"/>
                      </w:rPr>
                      <w:t xml:space="preserve">Verejný obstarávateľ: </w:t>
                    </w:r>
                    <w:r w:rsidRPr="00CB6AE2">
                      <w:rPr>
                        <w:bCs/>
                        <w:sz w:val="16"/>
                        <w:szCs w:val="16"/>
                      </w:rPr>
                      <w:t>Obec Lozorno, Hlavná 1, 900 55 Lozorno</w:t>
                    </w:r>
                  </w:p>
                  <w:p w14:paraId="32F6A00E" w14:textId="035E6F7F" w:rsidR="000800D2" w:rsidRPr="00C5338A" w:rsidRDefault="000800D2" w:rsidP="000D0EED">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p w14:paraId="32E9DEE4" w14:textId="3C1CC53A" w:rsidR="000800D2" w:rsidRPr="00C5338A" w:rsidRDefault="000800D2"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61C49" w14:textId="77777777" w:rsidR="000800D2" w:rsidRDefault="000800D2" w:rsidP="005A4804">
      <w:r>
        <w:separator/>
      </w:r>
    </w:p>
  </w:footnote>
  <w:footnote w:type="continuationSeparator" w:id="0">
    <w:p w14:paraId="00E5D4B8" w14:textId="77777777" w:rsidR="000800D2" w:rsidRDefault="000800D2" w:rsidP="005A4804">
      <w:r>
        <w:continuationSeparator/>
      </w:r>
    </w:p>
  </w:footnote>
  <w:footnote w:type="continuationNotice" w:id="1">
    <w:p w14:paraId="7E447DEB" w14:textId="77777777" w:rsidR="000800D2" w:rsidRDefault="000800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791BF" w14:textId="77777777" w:rsidR="000800D2" w:rsidRPr="00846DFF" w:rsidRDefault="000800D2" w:rsidP="0014649E">
    <w:pPr>
      <w:pStyle w:val="Header"/>
      <w:spacing w:after="0"/>
      <w:jc w:val="left"/>
      <w:rPr>
        <w:rFonts w:ascii="Cambria" w:hAnsi="Cambria"/>
        <w:b/>
        <w:szCs w:val="20"/>
      </w:rPr>
    </w:pPr>
    <w:bookmarkStart w:id="6" w:name="_Hlk48032393"/>
    <w:bookmarkStart w:id="7" w:name="_Hlk48032394"/>
    <w:r w:rsidRPr="00846DFF">
      <w:rPr>
        <w:rFonts w:ascii="Cambria" w:hAnsi="Cambria"/>
        <w:noProof/>
        <w:szCs w:val="20"/>
      </w:rPr>
      <w:drawing>
        <wp:anchor distT="0" distB="0" distL="114300" distR="114300" simplePos="0" relativeHeight="251662336" behindDoc="1" locked="0" layoutInCell="1" allowOverlap="1" wp14:anchorId="41E1D5D2" wp14:editId="0FD4A725">
          <wp:simplePos x="0" y="0"/>
          <wp:positionH relativeFrom="column">
            <wp:posOffset>-1252</wp:posOffset>
          </wp:positionH>
          <wp:positionV relativeFrom="paragraph">
            <wp:posOffset>2419</wp:posOffset>
          </wp:positionV>
          <wp:extent cx="734692" cy="845434"/>
          <wp:effectExtent l="0" t="0" r="8890" b="0"/>
          <wp:wrapTight wrapText="bothSides">
            <wp:wrapPolygon edited="0">
              <wp:start x="0" y="0"/>
              <wp:lineTo x="0" y="20935"/>
              <wp:lineTo x="21301" y="20935"/>
              <wp:lineTo x="21301" y="0"/>
              <wp:lineTo x="0" y="0"/>
            </wp:wrapPolygon>
          </wp:wrapTight>
          <wp:docPr id="2" name="Obrázok 3" descr="Symboly obce Loz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mboly obce Lozo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692" cy="845434"/>
                  </a:xfrm>
                  <a:prstGeom prst="rect">
                    <a:avLst/>
                  </a:prstGeom>
                  <a:noFill/>
                  <a:ln>
                    <a:noFill/>
                  </a:ln>
                </pic:spPr>
              </pic:pic>
            </a:graphicData>
          </a:graphic>
        </wp:anchor>
      </w:drawing>
    </w:r>
    <w:r w:rsidRPr="00846DFF">
      <w:rPr>
        <w:rFonts w:ascii="Cambria" w:hAnsi="Cambria"/>
        <w:b/>
        <w:szCs w:val="20"/>
      </w:rPr>
      <w:t>Obec Lozorno</w:t>
    </w:r>
  </w:p>
  <w:p w14:paraId="00AF18AB" w14:textId="77777777" w:rsidR="000800D2" w:rsidRPr="00846DFF" w:rsidRDefault="000800D2" w:rsidP="0014649E">
    <w:pPr>
      <w:pStyle w:val="Header"/>
      <w:spacing w:after="0"/>
      <w:jc w:val="left"/>
      <w:rPr>
        <w:rFonts w:ascii="Cambria" w:hAnsi="Cambria"/>
        <w:b/>
        <w:szCs w:val="20"/>
      </w:rPr>
    </w:pPr>
    <w:r w:rsidRPr="00846DFF">
      <w:rPr>
        <w:rFonts w:ascii="Cambria" w:hAnsi="Cambria"/>
        <w:b/>
        <w:szCs w:val="20"/>
      </w:rPr>
      <w:t>Hlavná 1</w:t>
    </w:r>
  </w:p>
  <w:p w14:paraId="58520826" w14:textId="77777777" w:rsidR="000800D2" w:rsidRPr="00846DFF" w:rsidRDefault="000800D2" w:rsidP="0014649E">
    <w:pPr>
      <w:pStyle w:val="Header"/>
      <w:spacing w:after="0"/>
      <w:jc w:val="left"/>
      <w:rPr>
        <w:rFonts w:ascii="Cambria" w:hAnsi="Cambria"/>
        <w:b/>
        <w:sz w:val="28"/>
        <w:szCs w:val="28"/>
      </w:rPr>
    </w:pPr>
    <w:r w:rsidRPr="00846DFF">
      <w:rPr>
        <w:rFonts w:ascii="Cambria" w:hAnsi="Cambria"/>
        <w:b/>
        <w:szCs w:val="20"/>
      </w:rPr>
      <w:t>900 55 Lozorno</w:t>
    </w:r>
  </w:p>
  <w:p w14:paraId="5E0F8434" w14:textId="77777777" w:rsidR="000800D2" w:rsidRPr="00846DFF" w:rsidRDefault="000800D2" w:rsidP="0014649E">
    <w:pPr>
      <w:pStyle w:val="Header"/>
      <w:tabs>
        <w:tab w:val="left" w:pos="1107"/>
        <w:tab w:val="left" w:pos="1557"/>
      </w:tabs>
      <w:jc w:val="both"/>
      <w:rPr>
        <w:rFonts w:ascii="Cambria" w:hAnsi="Cambria"/>
        <w:noProof/>
        <w:szCs w:val="20"/>
      </w:rPr>
    </w:pPr>
    <w:r w:rsidRPr="00846DFF">
      <w:rPr>
        <w:rFonts w:ascii="Cambria" w:hAnsi="Cambria"/>
        <w:noProof/>
        <w:szCs w:val="20"/>
      </w:rPr>
      <w:tab/>
    </w:r>
    <w:r w:rsidRPr="00846DFF">
      <w:rPr>
        <w:rFonts w:ascii="Cambria" w:hAnsi="Cambria"/>
        <w:noProof/>
        <w:szCs w:val="20"/>
      </w:rPr>
      <w:tab/>
    </w:r>
  </w:p>
  <w:p w14:paraId="144FA180" w14:textId="77777777" w:rsidR="000800D2" w:rsidRPr="00846DFF" w:rsidRDefault="000800D2" w:rsidP="0014649E">
    <w:pPr>
      <w:pStyle w:val="Header"/>
      <w:rPr>
        <w:rFonts w:ascii="Cambria" w:hAnsi="Cambria"/>
      </w:rPr>
    </w:pPr>
  </w:p>
  <w:bookmarkEnd w:id="6"/>
  <w:bookmarkEnd w:id="7"/>
  <w:p w14:paraId="4DF36079" w14:textId="77777777" w:rsidR="000800D2" w:rsidRPr="00846DFF" w:rsidRDefault="000800D2" w:rsidP="005D1A28">
    <w:pPr>
      <w:pStyle w:val="Header"/>
      <w:rPr>
        <w:rFonts w:ascii="Cambria" w:hAnsi="Cambr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0800D2" w:rsidRPr="00EA4A4F" w:rsidRDefault="000800D2"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C37E6154"/>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3"/>
  </w:num>
  <w:num w:numId="3">
    <w:abstractNumId w:val="1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7"/>
  </w:num>
  <w:num w:numId="14">
    <w:abstractNumId w:val="15"/>
  </w:num>
  <w:num w:numId="15">
    <w:abstractNumId w:val="7"/>
  </w:num>
  <w:num w:numId="1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abstractNumId w:val="12"/>
  </w:num>
  <w:num w:numId="21">
    <w:abstractNumId w:val="10"/>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9FF"/>
    <w:rsid w:val="00007D52"/>
    <w:rsid w:val="000104B6"/>
    <w:rsid w:val="00011BFA"/>
    <w:rsid w:val="00012714"/>
    <w:rsid w:val="000132D0"/>
    <w:rsid w:val="00013EDD"/>
    <w:rsid w:val="00014396"/>
    <w:rsid w:val="00016A42"/>
    <w:rsid w:val="00020154"/>
    <w:rsid w:val="00020293"/>
    <w:rsid w:val="000229E1"/>
    <w:rsid w:val="00022BBB"/>
    <w:rsid w:val="00022E16"/>
    <w:rsid w:val="00022F3C"/>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6FA"/>
    <w:rsid w:val="00036882"/>
    <w:rsid w:val="00037443"/>
    <w:rsid w:val="00037D5A"/>
    <w:rsid w:val="000420EF"/>
    <w:rsid w:val="000429A9"/>
    <w:rsid w:val="00043632"/>
    <w:rsid w:val="00043825"/>
    <w:rsid w:val="000439BF"/>
    <w:rsid w:val="00043CC0"/>
    <w:rsid w:val="00044267"/>
    <w:rsid w:val="000448D4"/>
    <w:rsid w:val="000457BB"/>
    <w:rsid w:val="00045EC4"/>
    <w:rsid w:val="00046738"/>
    <w:rsid w:val="000468A7"/>
    <w:rsid w:val="00046B99"/>
    <w:rsid w:val="00047037"/>
    <w:rsid w:val="00047F95"/>
    <w:rsid w:val="00050AB4"/>
    <w:rsid w:val="00051B1B"/>
    <w:rsid w:val="00051C29"/>
    <w:rsid w:val="000533A5"/>
    <w:rsid w:val="0005348C"/>
    <w:rsid w:val="00053BAF"/>
    <w:rsid w:val="000552AF"/>
    <w:rsid w:val="0005539D"/>
    <w:rsid w:val="000574FB"/>
    <w:rsid w:val="0006087D"/>
    <w:rsid w:val="00060B0B"/>
    <w:rsid w:val="00060DA9"/>
    <w:rsid w:val="000617D7"/>
    <w:rsid w:val="00062FCD"/>
    <w:rsid w:val="00063178"/>
    <w:rsid w:val="000638F9"/>
    <w:rsid w:val="000639A8"/>
    <w:rsid w:val="00063B38"/>
    <w:rsid w:val="000647E4"/>
    <w:rsid w:val="000648D5"/>
    <w:rsid w:val="00064D06"/>
    <w:rsid w:val="00064FFA"/>
    <w:rsid w:val="0006508B"/>
    <w:rsid w:val="00065520"/>
    <w:rsid w:val="000659C6"/>
    <w:rsid w:val="00065A65"/>
    <w:rsid w:val="0006612A"/>
    <w:rsid w:val="00066832"/>
    <w:rsid w:val="00066C40"/>
    <w:rsid w:val="00067328"/>
    <w:rsid w:val="0006799D"/>
    <w:rsid w:val="00067A3C"/>
    <w:rsid w:val="000703C0"/>
    <w:rsid w:val="00070E45"/>
    <w:rsid w:val="00072877"/>
    <w:rsid w:val="00073CB2"/>
    <w:rsid w:val="000742FD"/>
    <w:rsid w:val="00074A96"/>
    <w:rsid w:val="00074B6F"/>
    <w:rsid w:val="00074E0F"/>
    <w:rsid w:val="00074FE4"/>
    <w:rsid w:val="0007693D"/>
    <w:rsid w:val="00077B51"/>
    <w:rsid w:val="000800D2"/>
    <w:rsid w:val="000802B2"/>
    <w:rsid w:val="00080694"/>
    <w:rsid w:val="000815DA"/>
    <w:rsid w:val="00082478"/>
    <w:rsid w:val="000824CE"/>
    <w:rsid w:val="00083EE0"/>
    <w:rsid w:val="00084860"/>
    <w:rsid w:val="00084971"/>
    <w:rsid w:val="0008547B"/>
    <w:rsid w:val="000857D2"/>
    <w:rsid w:val="00087474"/>
    <w:rsid w:val="00087BB0"/>
    <w:rsid w:val="00087D8F"/>
    <w:rsid w:val="000900A7"/>
    <w:rsid w:val="0009035F"/>
    <w:rsid w:val="00090885"/>
    <w:rsid w:val="00090A57"/>
    <w:rsid w:val="00090BFE"/>
    <w:rsid w:val="000916B0"/>
    <w:rsid w:val="0009253D"/>
    <w:rsid w:val="0009326B"/>
    <w:rsid w:val="00095D57"/>
    <w:rsid w:val="00095FF0"/>
    <w:rsid w:val="00096BCF"/>
    <w:rsid w:val="00097121"/>
    <w:rsid w:val="00097F82"/>
    <w:rsid w:val="000A0094"/>
    <w:rsid w:val="000A10BD"/>
    <w:rsid w:val="000A1237"/>
    <w:rsid w:val="000A19A3"/>
    <w:rsid w:val="000A1AD8"/>
    <w:rsid w:val="000A1C56"/>
    <w:rsid w:val="000A1E0C"/>
    <w:rsid w:val="000A21E0"/>
    <w:rsid w:val="000A34F3"/>
    <w:rsid w:val="000A382D"/>
    <w:rsid w:val="000A3CE9"/>
    <w:rsid w:val="000A407C"/>
    <w:rsid w:val="000A5FB0"/>
    <w:rsid w:val="000A619F"/>
    <w:rsid w:val="000A61B8"/>
    <w:rsid w:val="000A68FD"/>
    <w:rsid w:val="000A6937"/>
    <w:rsid w:val="000A6C85"/>
    <w:rsid w:val="000A6CD0"/>
    <w:rsid w:val="000A6FF7"/>
    <w:rsid w:val="000B04EB"/>
    <w:rsid w:val="000B0668"/>
    <w:rsid w:val="000B083C"/>
    <w:rsid w:val="000B1950"/>
    <w:rsid w:val="000B1D7E"/>
    <w:rsid w:val="000B3449"/>
    <w:rsid w:val="000B3607"/>
    <w:rsid w:val="000B365D"/>
    <w:rsid w:val="000B4CA9"/>
    <w:rsid w:val="000B4F7C"/>
    <w:rsid w:val="000B501C"/>
    <w:rsid w:val="000B5CC5"/>
    <w:rsid w:val="000B6376"/>
    <w:rsid w:val="000B689B"/>
    <w:rsid w:val="000B6C39"/>
    <w:rsid w:val="000B76D0"/>
    <w:rsid w:val="000C0FAF"/>
    <w:rsid w:val="000C1468"/>
    <w:rsid w:val="000C32E5"/>
    <w:rsid w:val="000C3A82"/>
    <w:rsid w:val="000C5051"/>
    <w:rsid w:val="000C5E2C"/>
    <w:rsid w:val="000C6616"/>
    <w:rsid w:val="000C6796"/>
    <w:rsid w:val="000C7782"/>
    <w:rsid w:val="000D0EED"/>
    <w:rsid w:val="000D158F"/>
    <w:rsid w:val="000D17A7"/>
    <w:rsid w:val="000D273C"/>
    <w:rsid w:val="000D27E6"/>
    <w:rsid w:val="000D2AEC"/>
    <w:rsid w:val="000D4FC2"/>
    <w:rsid w:val="000D5527"/>
    <w:rsid w:val="000D5B09"/>
    <w:rsid w:val="000D6363"/>
    <w:rsid w:val="000D6411"/>
    <w:rsid w:val="000D6821"/>
    <w:rsid w:val="000D6E0A"/>
    <w:rsid w:val="000E0849"/>
    <w:rsid w:val="000E0889"/>
    <w:rsid w:val="000E3EAF"/>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2866"/>
    <w:rsid w:val="000F29AA"/>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5CD"/>
    <w:rsid w:val="00104C84"/>
    <w:rsid w:val="001055C7"/>
    <w:rsid w:val="001056DB"/>
    <w:rsid w:val="0010582A"/>
    <w:rsid w:val="001060E4"/>
    <w:rsid w:val="001066C8"/>
    <w:rsid w:val="00106870"/>
    <w:rsid w:val="001103DC"/>
    <w:rsid w:val="00110D06"/>
    <w:rsid w:val="001126CC"/>
    <w:rsid w:val="001130A4"/>
    <w:rsid w:val="00113675"/>
    <w:rsid w:val="001138D4"/>
    <w:rsid w:val="001147D5"/>
    <w:rsid w:val="00114C0F"/>
    <w:rsid w:val="00114E8E"/>
    <w:rsid w:val="00115B30"/>
    <w:rsid w:val="00116A13"/>
    <w:rsid w:val="00116AAE"/>
    <w:rsid w:val="0011799B"/>
    <w:rsid w:val="00117CBB"/>
    <w:rsid w:val="001203E6"/>
    <w:rsid w:val="0012077D"/>
    <w:rsid w:val="0012116C"/>
    <w:rsid w:val="00121827"/>
    <w:rsid w:val="00121BEB"/>
    <w:rsid w:val="00121CDA"/>
    <w:rsid w:val="00121FF8"/>
    <w:rsid w:val="00122A83"/>
    <w:rsid w:val="00122E70"/>
    <w:rsid w:val="00122FEF"/>
    <w:rsid w:val="0012332D"/>
    <w:rsid w:val="00123337"/>
    <w:rsid w:val="001239DF"/>
    <w:rsid w:val="00123A3E"/>
    <w:rsid w:val="00123B9D"/>
    <w:rsid w:val="00124AD6"/>
    <w:rsid w:val="001259E5"/>
    <w:rsid w:val="00125C45"/>
    <w:rsid w:val="001276DA"/>
    <w:rsid w:val="00127733"/>
    <w:rsid w:val="0012784A"/>
    <w:rsid w:val="00127866"/>
    <w:rsid w:val="00127A2B"/>
    <w:rsid w:val="0013088B"/>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850"/>
    <w:rsid w:val="001417C3"/>
    <w:rsid w:val="001419B6"/>
    <w:rsid w:val="001428CF"/>
    <w:rsid w:val="00142E37"/>
    <w:rsid w:val="001454A6"/>
    <w:rsid w:val="00145F6C"/>
    <w:rsid w:val="0014649E"/>
    <w:rsid w:val="00146FF0"/>
    <w:rsid w:val="00147155"/>
    <w:rsid w:val="001477F1"/>
    <w:rsid w:val="00147968"/>
    <w:rsid w:val="001479DF"/>
    <w:rsid w:val="00147EFD"/>
    <w:rsid w:val="001502CC"/>
    <w:rsid w:val="001514E7"/>
    <w:rsid w:val="001535A1"/>
    <w:rsid w:val="001538CA"/>
    <w:rsid w:val="00153A87"/>
    <w:rsid w:val="00153CBF"/>
    <w:rsid w:val="00153FF0"/>
    <w:rsid w:val="00154567"/>
    <w:rsid w:val="0015608A"/>
    <w:rsid w:val="00156F6D"/>
    <w:rsid w:val="00157042"/>
    <w:rsid w:val="001575AC"/>
    <w:rsid w:val="00157DEA"/>
    <w:rsid w:val="00160585"/>
    <w:rsid w:val="001605D7"/>
    <w:rsid w:val="001607D0"/>
    <w:rsid w:val="0016095B"/>
    <w:rsid w:val="001609AB"/>
    <w:rsid w:val="00161655"/>
    <w:rsid w:val="00161A0B"/>
    <w:rsid w:val="00161CF7"/>
    <w:rsid w:val="001622E9"/>
    <w:rsid w:val="00162C0D"/>
    <w:rsid w:val="001635A2"/>
    <w:rsid w:val="001649CC"/>
    <w:rsid w:val="00164BB2"/>
    <w:rsid w:val="00164D8E"/>
    <w:rsid w:val="00166513"/>
    <w:rsid w:val="001669EA"/>
    <w:rsid w:val="00166CA4"/>
    <w:rsid w:val="001708FE"/>
    <w:rsid w:val="00172830"/>
    <w:rsid w:val="00173645"/>
    <w:rsid w:val="00173C85"/>
    <w:rsid w:val="001758ED"/>
    <w:rsid w:val="001759EB"/>
    <w:rsid w:val="00176C5B"/>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2E4"/>
    <w:rsid w:val="00194321"/>
    <w:rsid w:val="001953CB"/>
    <w:rsid w:val="00195D74"/>
    <w:rsid w:val="001961FD"/>
    <w:rsid w:val="00196332"/>
    <w:rsid w:val="00196707"/>
    <w:rsid w:val="00197161"/>
    <w:rsid w:val="001A0F94"/>
    <w:rsid w:val="001A14A3"/>
    <w:rsid w:val="001A194F"/>
    <w:rsid w:val="001A19FE"/>
    <w:rsid w:val="001A4B3E"/>
    <w:rsid w:val="001A4EF2"/>
    <w:rsid w:val="001A5A49"/>
    <w:rsid w:val="001A639D"/>
    <w:rsid w:val="001A6ABE"/>
    <w:rsid w:val="001A76BA"/>
    <w:rsid w:val="001A7C04"/>
    <w:rsid w:val="001B066E"/>
    <w:rsid w:val="001B0C03"/>
    <w:rsid w:val="001B0D04"/>
    <w:rsid w:val="001B1263"/>
    <w:rsid w:val="001B173C"/>
    <w:rsid w:val="001B1841"/>
    <w:rsid w:val="001B1D68"/>
    <w:rsid w:val="001B344B"/>
    <w:rsid w:val="001B3C96"/>
    <w:rsid w:val="001B4009"/>
    <w:rsid w:val="001B4EAE"/>
    <w:rsid w:val="001B540B"/>
    <w:rsid w:val="001B6879"/>
    <w:rsid w:val="001B6DCA"/>
    <w:rsid w:val="001B7536"/>
    <w:rsid w:val="001B7673"/>
    <w:rsid w:val="001B76A9"/>
    <w:rsid w:val="001B7815"/>
    <w:rsid w:val="001B79B8"/>
    <w:rsid w:val="001B7ED9"/>
    <w:rsid w:val="001C0050"/>
    <w:rsid w:val="001C02AB"/>
    <w:rsid w:val="001C1677"/>
    <w:rsid w:val="001C17F3"/>
    <w:rsid w:val="001C23C0"/>
    <w:rsid w:val="001C34F1"/>
    <w:rsid w:val="001C3CB5"/>
    <w:rsid w:val="001C43B8"/>
    <w:rsid w:val="001C4529"/>
    <w:rsid w:val="001C4E2C"/>
    <w:rsid w:val="001C5049"/>
    <w:rsid w:val="001C538F"/>
    <w:rsid w:val="001C5642"/>
    <w:rsid w:val="001C5A34"/>
    <w:rsid w:val="001C5C00"/>
    <w:rsid w:val="001C5F04"/>
    <w:rsid w:val="001C5FE0"/>
    <w:rsid w:val="001C710B"/>
    <w:rsid w:val="001D1394"/>
    <w:rsid w:val="001D1D7A"/>
    <w:rsid w:val="001D2399"/>
    <w:rsid w:val="001D32FC"/>
    <w:rsid w:val="001D3B6B"/>
    <w:rsid w:val="001D573E"/>
    <w:rsid w:val="001D5CC0"/>
    <w:rsid w:val="001D63E7"/>
    <w:rsid w:val="001D6603"/>
    <w:rsid w:val="001D6FCA"/>
    <w:rsid w:val="001D7182"/>
    <w:rsid w:val="001D742D"/>
    <w:rsid w:val="001D7F75"/>
    <w:rsid w:val="001E190D"/>
    <w:rsid w:val="001E1A5F"/>
    <w:rsid w:val="001E1F49"/>
    <w:rsid w:val="001E2071"/>
    <w:rsid w:val="001E2D94"/>
    <w:rsid w:val="001E322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5494"/>
    <w:rsid w:val="001F54D8"/>
    <w:rsid w:val="001F6E89"/>
    <w:rsid w:val="001F70DD"/>
    <w:rsid w:val="001F75E8"/>
    <w:rsid w:val="00200C8C"/>
    <w:rsid w:val="00200D47"/>
    <w:rsid w:val="002015CA"/>
    <w:rsid w:val="0020227F"/>
    <w:rsid w:val="002025F2"/>
    <w:rsid w:val="00202AEF"/>
    <w:rsid w:val="00202D98"/>
    <w:rsid w:val="00203CDA"/>
    <w:rsid w:val="00203D21"/>
    <w:rsid w:val="00204539"/>
    <w:rsid w:val="002047FF"/>
    <w:rsid w:val="002048FA"/>
    <w:rsid w:val="00204B2B"/>
    <w:rsid w:val="00205304"/>
    <w:rsid w:val="00205491"/>
    <w:rsid w:val="00205D64"/>
    <w:rsid w:val="00206317"/>
    <w:rsid w:val="00206E52"/>
    <w:rsid w:val="002070A6"/>
    <w:rsid w:val="00207744"/>
    <w:rsid w:val="00207AA0"/>
    <w:rsid w:val="0021085A"/>
    <w:rsid w:val="00211154"/>
    <w:rsid w:val="00212DF1"/>
    <w:rsid w:val="00213298"/>
    <w:rsid w:val="0021385E"/>
    <w:rsid w:val="00214357"/>
    <w:rsid w:val="002145D0"/>
    <w:rsid w:val="002148A4"/>
    <w:rsid w:val="002148FA"/>
    <w:rsid w:val="002163C8"/>
    <w:rsid w:val="002165A9"/>
    <w:rsid w:val="0021692E"/>
    <w:rsid w:val="00216A79"/>
    <w:rsid w:val="00216D2B"/>
    <w:rsid w:val="00220CBB"/>
    <w:rsid w:val="002218F2"/>
    <w:rsid w:val="00221F73"/>
    <w:rsid w:val="00222630"/>
    <w:rsid w:val="0022523C"/>
    <w:rsid w:val="00225745"/>
    <w:rsid w:val="002257C9"/>
    <w:rsid w:val="00225A79"/>
    <w:rsid w:val="002268FF"/>
    <w:rsid w:val="00226EE3"/>
    <w:rsid w:val="002308A8"/>
    <w:rsid w:val="0023116B"/>
    <w:rsid w:val="00231B5F"/>
    <w:rsid w:val="002323B8"/>
    <w:rsid w:val="00232D77"/>
    <w:rsid w:val="0023651E"/>
    <w:rsid w:val="0023665B"/>
    <w:rsid w:val="0023679B"/>
    <w:rsid w:val="00236805"/>
    <w:rsid w:val="00236C0C"/>
    <w:rsid w:val="00240D0F"/>
    <w:rsid w:val="00243A78"/>
    <w:rsid w:val="00243E40"/>
    <w:rsid w:val="00244C1B"/>
    <w:rsid w:val="00245C94"/>
    <w:rsid w:val="00246DD5"/>
    <w:rsid w:val="00247A8B"/>
    <w:rsid w:val="002500C1"/>
    <w:rsid w:val="0025063F"/>
    <w:rsid w:val="00250737"/>
    <w:rsid w:val="002511BE"/>
    <w:rsid w:val="00252462"/>
    <w:rsid w:val="00253181"/>
    <w:rsid w:val="00253266"/>
    <w:rsid w:val="0025355A"/>
    <w:rsid w:val="002550B1"/>
    <w:rsid w:val="00255C5D"/>
    <w:rsid w:val="00255DC6"/>
    <w:rsid w:val="002573A5"/>
    <w:rsid w:val="00257B3F"/>
    <w:rsid w:val="00260A0A"/>
    <w:rsid w:val="00260B6E"/>
    <w:rsid w:val="002610A7"/>
    <w:rsid w:val="0026229D"/>
    <w:rsid w:val="002624DD"/>
    <w:rsid w:val="0026328E"/>
    <w:rsid w:val="00264250"/>
    <w:rsid w:val="002642F3"/>
    <w:rsid w:val="00264D2D"/>
    <w:rsid w:val="00264F3A"/>
    <w:rsid w:val="00266055"/>
    <w:rsid w:val="002675DB"/>
    <w:rsid w:val="0026765F"/>
    <w:rsid w:val="002679C2"/>
    <w:rsid w:val="00267B50"/>
    <w:rsid w:val="00267C85"/>
    <w:rsid w:val="0027022D"/>
    <w:rsid w:val="00270526"/>
    <w:rsid w:val="002711C5"/>
    <w:rsid w:val="00271885"/>
    <w:rsid w:val="00271CEE"/>
    <w:rsid w:val="00272341"/>
    <w:rsid w:val="00272441"/>
    <w:rsid w:val="0027275B"/>
    <w:rsid w:val="00272A55"/>
    <w:rsid w:val="002734E9"/>
    <w:rsid w:val="00273AA6"/>
    <w:rsid w:val="0027442C"/>
    <w:rsid w:val="00274C08"/>
    <w:rsid w:val="0027554D"/>
    <w:rsid w:val="00276A1B"/>
    <w:rsid w:val="0027757F"/>
    <w:rsid w:val="002776AA"/>
    <w:rsid w:val="002807CA"/>
    <w:rsid w:val="00280AFF"/>
    <w:rsid w:val="002815CD"/>
    <w:rsid w:val="002819CF"/>
    <w:rsid w:val="00281CCF"/>
    <w:rsid w:val="00282646"/>
    <w:rsid w:val="002831A3"/>
    <w:rsid w:val="002837FB"/>
    <w:rsid w:val="002843F0"/>
    <w:rsid w:val="00284546"/>
    <w:rsid w:val="00284E38"/>
    <w:rsid w:val="002851D6"/>
    <w:rsid w:val="00285CF9"/>
    <w:rsid w:val="002860C9"/>
    <w:rsid w:val="00286205"/>
    <w:rsid w:val="0028663B"/>
    <w:rsid w:val="00286757"/>
    <w:rsid w:val="0028684C"/>
    <w:rsid w:val="00286F5F"/>
    <w:rsid w:val="002876D1"/>
    <w:rsid w:val="00287879"/>
    <w:rsid w:val="00287E33"/>
    <w:rsid w:val="00287FD2"/>
    <w:rsid w:val="00290D69"/>
    <w:rsid w:val="00291B30"/>
    <w:rsid w:val="00292FF4"/>
    <w:rsid w:val="002933AA"/>
    <w:rsid w:val="00293C28"/>
    <w:rsid w:val="0029511F"/>
    <w:rsid w:val="00295492"/>
    <w:rsid w:val="002955C6"/>
    <w:rsid w:val="00295659"/>
    <w:rsid w:val="00295FAB"/>
    <w:rsid w:val="002964F0"/>
    <w:rsid w:val="0029687A"/>
    <w:rsid w:val="00296E66"/>
    <w:rsid w:val="00297473"/>
    <w:rsid w:val="00297625"/>
    <w:rsid w:val="00297B29"/>
    <w:rsid w:val="00297FEA"/>
    <w:rsid w:val="002A0045"/>
    <w:rsid w:val="002A029C"/>
    <w:rsid w:val="002A0449"/>
    <w:rsid w:val="002A06F1"/>
    <w:rsid w:val="002A10A7"/>
    <w:rsid w:val="002A25A9"/>
    <w:rsid w:val="002A332B"/>
    <w:rsid w:val="002A395B"/>
    <w:rsid w:val="002A46AB"/>
    <w:rsid w:val="002A54EE"/>
    <w:rsid w:val="002A5B5E"/>
    <w:rsid w:val="002A5C04"/>
    <w:rsid w:val="002A5EF7"/>
    <w:rsid w:val="002A6A37"/>
    <w:rsid w:val="002A6DB0"/>
    <w:rsid w:val="002A6DEB"/>
    <w:rsid w:val="002A74A3"/>
    <w:rsid w:val="002B0757"/>
    <w:rsid w:val="002B1813"/>
    <w:rsid w:val="002B19EE"/>
    <w:rsid w:val="002B2882"/>
    <w:rsid w:val="002B2DE5"/>
    <w:rsid w:val="002B30CD"/>
    <w:rsid w:val="002B4DE2"/>
    <w:rsid w:val="002B5655"/>
    <w:rsid w:val="002B598A"/>
    <w:rsid w:val="002B5A5E"/>
    <w:rsid w:val="002B5DF6"/>
    <w:rsid w:val="002B74EF"/>
    <w:rsid w:val="002B7D08"/>
    <w:rsid w:val="002B7E7C"/>
    <w:rsid w:val="002C06DE"/>
    <w:rsid w:val="002C095C"/>
    <w:rsid w:val="002C14F8"/>
    <w:rsid w:val="002C17AF"/>
    <w:rsid w:val="002C2442"/>
    <w:rsid w:val="002C2F7B"/>
    <w:rsid w:val="002C3F91"/>
    <w:rsid w:val="002C420A"/>
    <w:rsid w:val="002C4C4D"/>
    <w:rsid w:val="002C5581"/>
    <w:rsid w:val="002C59CF"/>
    <w:rsid w:val="002C7067"/>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99B"/>
    <w:rsid w:val="002E0C62"/>
    <w:rsid w:val="002E150E"/>
    <w:rsid w:val="002E19DE"/>
    <w:rsid w:val="002E23B6"/>
    <w:rsid w:val="002E2CE9"/>
    <w:rsid w:val="002E34A0"/>
    <w:rsid w:val="002E34EF"/>
    <w:rsid w:val="002E3AC5"/>
    <w:rsid w:val="002E41B5"/>
    <w:rsid w:val="002E537B"/>
    <w:rsid w:val="002E7944"/>
    <w:rsid w:val="002E7D00"/>
    <w:rsid w:val="002F2914"/>
    <w:rsid w:val="002F2D1A"/>
    <w:rsid w:val="002F2EBA"/>
    <w:rsid w:val="002F2FF2"/>
    <w:rsid w:val="002F32E6"/>
    <w:rsid w:val="002F4406"/>
    <w:rsid w:val="002F556B"/>
    <w:rsid w:val="002F5820"/>
    <w:rsid w:val="002F7000"/>
    <w:rsid w:val="002F7429"/>
    <w:rsid w:val="002F7471"/>
    <w:rsid w:val="002F7A9B"/>
    <w:rsid w:val="003007FC"/>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C78"/>
    <w:rsid w:val="00313E47"/>
    <w:rsid w:val="00313FC0"/>
    <w:rsid w:val="0031430E"/>
    <w:rsid w:val="00315427"/>
    <w:rsid w:val="003160E0"/>
    <w:rsid w:val="00316413"/>
    <w:rsid w:val="00317A27"/>
    <w:rsid w:val="00320691"/>
    <w:rsid w:val="0032088B"/>
    <w:rsid w:val="0032114F"/>
    <w:rsid w:val="00321676"/>
    <w:rsid w:val="00321DA2"/>
    <w:rsid w:val="00322225"/>
    <w:rsid w:val="0032226D"/>
    <w:rsid w:val="00323831"/>
    <w:rsid w:val="00323FF6"/>
    <w:rsid w:val="00324080"/>
    <w:rsid w:val="00324A09"/>
    <w:rsid w:val="0032604B"/>
    <w:rsid w:val="0032742F"/>
    <w:rsid w:val="003275A1"/>
    <w:rsid w:val="00330269"/>
    <w:rsid w:val="00330407"/>
    <w:rsid w:val="00330C23"/>
    <w:rsid w:val="00332065"/>
    <w:rsid w:val="0033293A"/>
    <w:rsid w:val="00332C90"/>
    <w:rsid w:val="00333563"/>
    <w:rsid w:val="0033414E"/>
    <w:rsid w:val="003344D4"/>
    <w:rsid w:val="003348C6"/>
    <w:rsid w:val="00335576"/>
    <w:rsid w:val="0033609E"/>
    <w:rsid w:val="00336DA5"/>
    <w:rsid w:val="0033706B"/>
    <w:rsid w:val="003376AB"/>
    <w:rsid w:val="003400F4"/>
    <w:rsid w:val="00341177"/>
    <w:rsid w:val="003412F3"/>
    <w:rsid w:val="00343EA4"/>
    <w:rsid w:val="00344020"/>
    <w:rsid w:val="00344BF3"/>
    <w:rsid w:val="00345510"/>
    <w:rsid w:val="00346AD3"/>
    <w:rsid w:val="00346DA6"/>
    <w:rsid w:val="00346E07"/>
    <w:rsid w:val="00347476"/>
    <w:rsid w:val="00347BBE"/>
    <w:rsid w:val="00347DC7"/>
    <w:rsid w:val="003500EB"/>
    <w:rsid w:val="0035086C"/>
    <w:rsid w:val="0035179B"/>
    <w:rsid w:val="00352186"/>
    <w:rsid w:val="003533C8"/>
    <w:rsid w:val="00353CF8"/>
    <w:rsid w:val="00354BC7"/>
    <w:rsid w:val="00354D79"/>
    <w:rsid w:val="00354E18"/>
    <w:rsid w:val="00355BC5"/>
    <w:rsid w:val="00355F66"/>
    <w:rsid w:val="00356007"/>
    <w:rsid w:val="00360465"/>
    <w:rsid w:val="00361A83"/>
    <w:rsid w:val="00362257"/>
    <w:rsid w:val="00362692"/>
    <w:rsid w:val="00362C01"/>
    <w:rsid w:val="00363B9C"/>
    <w:rsid w:val="0036449E"/>
    <w:rsid w:val="00364979"/>
    <w:rsid w:val="00364FA5"/>
    <w:rsid w:val="00365427"/>
    <w:rsid w:val="003660B1"/>
    <w:rsid w:val="00366278"/>
    <w:rsid w:val="00366292"/>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B2B"/>
    <w:rsid w:val="003754FD"/>
    <w:rsid w:val="003758DE"/>
    <w:rsid w:val="00376789"/>
    <w:rsid w:val="00376D2C"/>
    <w:rsid w:val="0037760A"/>
    <w:rsid w:val="003800EB"/>
    <w:rsid w:val="00380559"/>
    <w:rsid w:val="00380973"/>
    <w:rsid w:val="0038129A"/>
    <w:rsid w:val="00381446"/>
    <w:rsid w:val="0038181B"/>
    <w:rsid w:val="00381C3A"/>
    <w:rsid w:val="003823A0"/>
    <w:rsid w:val="003829D4"/>
    <w:rsid w:val="00383161"/>
    <w:rsid w:val="00383DF4"/>
    <w:rsid w:val="00384120"/>
    <w:rsid w:val="0038414A"/>
    <w:rsid w:val="00384F46"/>
    <w:rsid w:val="00385000"/>
    <w:rsid w:val="00385510"/>
    <w:rsid w:val="00385CAA"/>
    <w:rsid w:val="00385E44"/>
    <w:rsid w:val="00385E4C"/>
    <w:rsid w:val="00385F5B"/>
    <w:rsid w:val="003864E4"/>
    <w:rsid w:val="003866F5"/>
    <w:rsid w:val="00387AA7"/>
    <w:rsid w:val="00387D85"/>
    <w:rsid w:val="00390115"/>
    <w:rsid w:val="00391747"/>
    <w:rsid w:val="00391899"/>
    <w:rsid w:val="00391A69"/>
    <w:rsid w:val="0039260A"/>
    <w:rsid w:val="00393109"/>
    <w:rsid w:val="003933B0"/>
    <w:rsid w:val="00393501"/>
    <w:rsid w:val="00393680"/>
    <w:rsid w:val="0039405F"/>
    <w:rsid w:val="00394C3D"/>
    <w:rsid w:val="00394EA9"/>
    <w:rsid w:val="00394ED1"/>
    <w:rsid w:val="003952DC"/>
    <w:rsid w:val="003953D5"/>
    <w:rsid w:val="003959C5"/>
    <w:rsid w:val="00395AF2"/>
    <w:rsid w:val="00395D0A"/>
    <w:rsid w:val="0039691C"/>
    <w:rsid w:val="00396F64"/>
    <w:rsid w:val="0039796C"/>
    <w:rsid w:val="003A04D2"/>
    <w:rsid w:val="003A1AB9"/>
    <w:rsid w:val="003A1B02"/>
    <w:rsid w:val="003A2223"/>
    <w:rsid w:val="003A34DD"/>
    <w:rsid w:val="003A3BF8"/>
    <w:rsid w:val="003A50ED"/>
    <w:rsid w:val="003A55E4"/>
    <w:rsid w:val="003A5E92"/>
    <w:rsid w:val="003A62EB"/>
    <w:rsid w:val="003A640E"/>
    <w:rsid w:val="003A6A02"/>
    <w:rsid w:val="003A6F23"/>
    <w:rsid w:val="003A74E4"/>
    <w:rsid w:val="003A7EBA"/>
    <w:rsid w:val="003A7F6A"/>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B6FDE"/>
    <w:rsid w:val="003C1518"/>
    <w:rsid w:val="003C17A1"/>
    <w:rsid w:val="003C300B"/>
    <w:rsid w:val="003C322D"/>
    <w:rsid w:val="003C45B2"/>
    <w:rsid w:val="003C563C"/>
    <w:rsid w:val="003C60E4"/>
    <w:rsid w:val="003C6944"/>
    <w:rsid w:val="003C69D8"/>
    <w:rsid w:val="003C6C25"/>
    <w:rsid w:val="003D01DB"/>
    <w:rsid w:val="003D02B1"/>
    <w:rsid w:val="003D043C"/>
    <w:rsid w:val="003D0CF7"/>
    <w:rsid w:val="003D10E1"/>
    <w:rsid w:val="003D1763"/>
    <w:rsid w:val="003D20D7"/>
    <w:rsid w:val="003D21AC"/>
    <w:rsid w:val="003D2BEF"/>
    <w:rsid w:val="003D360F"/>
    <w:rsid w:val="003D48EE"/>
    <w:rsid w:val="003D4939"/>
    <w:rsid w:val="003D4DB4"/>
    <w:rsid w:val="003D5432"/>
    <w:rsid w:val="003D601B"/>
    <w:rsid w:val="003D76AB"/>
    <w:rsid w:val="003D7944"/>
    <w:rsid w:val="003E025D"/>
    <w:rsid w:val="003E0939"/>
    <w:rsid w:val="003E0A2A"/>
    <w:rsid w:val="003E1045"/>
    <w:rsid w:val="003E19B3"/>
    <w:rsid w:val="003E2A54"/>
    <w:rsid w:val="003E318F"/>
    <w:rsid w:val="003E32FC"/>
    <w:rsid w:val="003E395A"/>
    <w:rsid w:val="003E4BD1"/>
    <w:rsid w:val="003E51F7"/>
    <w:rsid w:val="003E7485"/>
    <w:rsid w:val="003F0079"/>
    <w:rsid w:val="003F138B"/>
    <w:rsid w:val="003F21C1"/>
    <w:rsid w:val="003F36D1"/>
    <w:rsid w:val="003F4020"/>
    <w:rsid w:val="003F4C64"/>
    <w:rsid w:val="003F54B7"/>
    <w:rsid w:val="003F5CD9"/>
    <w:rsid w:val="003F6159"/>
    <w:rsid w:val="003F67BF"/>
    <w:rsid w:val="003F68E6"/>
    <w:rsid w:val="003F6DF0"/>
    <w:rsid w:val="004028ED"/>
    <w:rsid w:val="00404549"/>
    <w:rsid w:val="00404E5A"/>
    <w:rsid w:val="00404E66"/>
    <w:rsid w:val="004057C6"/>
    <w:rsid w:val="004062D0"/>
    <w:rsid w:val="0040757D"/>
    <w:rsid w:val="004107E4"/>
    <w:rsid w:val="00410B61"/>
    <w:rsid w:val="00411771"/>
    <w:rsid w:val="00411B8F"/>
    <w:rsid w:val="00412598"/>
    <w:rsid w:val="00412725"/>
    <w:rsid w:val="00412A7C"/>
    <w:rsid w:val="00412D61"/>
    <w:rsid w:val="00412E96"/>
    <w:rsid w:val="00413044"/>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3FB"/>
    <w:rsid w:val="00425474"/>
    <w:rsid w:val="00425530"/>
    <w:rsid w:val="00425B4E"/>
    <w:rsid w:val="00425DDD"/>
    <w:rsid w:val="00426B58"/>
    <w:rsid w:val="00426C5C"/>
    <w:rsid w:val="0042701E"/>
    <w:rsid w:val="0042725F"/>
    <w:rsid w:val="00427834"/>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4CE"/>
    <w:rsid w:val="004378C5"/>
    <w:rsid w:val="00437C48"/>
    <w:rsid w:val="004400BB"/>
    <w:rsid w:val="00440163"/>
    <w:rsid w:val="00440D37"/>
    <w:rsid w:val="00442463"/>
    <w:rsid w:val="004427B7"/>
    <w:rsid w:val="00443400"/>
    <w:rsid w:val="00443741"/>
    <w:rsid w:val="004446F9"/>
    <w:rsid w:val="0044497C"/>
    <w:rsid w:val="00444AAE"/>
    <w:rsid w:val="00445198"/>
    <w:rsid w:val="00445433"/>
    <w:rsid w:val="00445B22"/>
    <w:rsid w:val="00445D1D"/>
    <w:rsid w:val="0044624C"/>
    <w:rsid w:val="00446DAD"/>
    <w:rsid w:val="00446F3F"/>
    <w:rsid w:val="0044731C"/>
    <w:rsid w:val="00447BAB"/>
    <w:rsid w:val="00450019"/>
    <w:rsid w:val="00450A88"/>
    <w:rsid w:val="00450C65"/>
    <w:rsid w:val="0045160F"/>
    <w:rsid w:val="00451B5B"/>
    <w:rsid w:val="00451D2E"/>
    <w:rsid w:val="004525C3"/>
    <w:rsid w:val="004528DC"/>
    <w:rsid w:val="00453A02"/>
    <w:rsid w:val="00453C5D"/>
    <w:rsid w:val="00453D51"/>
    <w:rsid w:val="00453E0C"/>
    <w:rsid w:val="0045452C"/>
    <w:rsid w:val="004547C1"/>
    <w:rsid w:val="00454A07"/>
    <w:rsid w:val="004558C7"/>
    <w:rsid w:val="00455984"/>
    <w:rsid w:val="00455D96"/>
    <w:rsid w:val="00456095"/>
    <w:rsid w:val="00456E74"/>
    <w:rsid w:val="00457FAF"/>
    <w:rsid w:val="00460665"/>
    <w:rsid w:val="004608D0"/>
    <w:rsid w:val="00460AFE"/>
    <w:rsid w:val="00461A0C"/>
    <w:rsid w:val="00461FD6"/>
    <w:rsid w:val="00462249"/>
    <w:rsid w:val="00462596"/>
    <w:rsid w:val="00462765"/>
    <w:rsid w:val="00462EEB"/>
    <w:rsid w:val="00463A36"/>
    <w:rsid w:val="00464DBD"/>
    <w:rsid w:val="00465340"/>
    <w:rsid w:val="0046554B"/>
    <w:rsid w:val="0046590A"/>
    <w:rsid w:val="00466964"/>
    <w:rsid w:val="0046747F"/>
    <w:rsid w:val="00467999"/>
    <w:rsid w:val="00470505"/>
    <w:rsid w:val="00470ACF"/>
    <w:rsid w:val="00473572"/>
    <w:rsid w:val="00473971"/>
    <w:rsid w:val="00473CD7"/>
    <w:rsid w:val="004740B5"/>
    <w:rsid w:val="0047412A"/>
    <w:rsid w:val="004743AC"/>
    <w:rsid w:val="00474AD9"/>
    <w:rsid w:val="004751FD"/>
    <w:rsid w:val="0047557C"/>
    <w:rsid w:val="004776CE"/>
    <w:rsid w:val="0047791D"/>
    <w:rsid w:val="00477A04"/>
    <w:rsid w:val="00477CB9"/>
    <w:rsid w:val="00477D09"/>
    <w:rsid w:val="00477F49"/>
    <w:rsid w:val="00480092"/>
    <w:rsid w:val="0048041A"/>
    <w:rsid w:val="00480A30"/>
    <w:rsid w:val="00480E9B"/>
    <w:rsid w:val="004821D2"/>
    <w:rsid w:val="00482599"/>
    <w:rsid w:val="0048283B"/>
    <w:rsid w:val="00482BFF"/>
    <w:rsid w:val="0048338D"/>
    <w:rsid w:val="00483AEB"/>
    <w:rsid w:val="00483B0F"/>
    <w:rsid w:val="00483CE3"/>
    <w:rsid w:val="0048484F"/>
    <w:rsid w:val="00484CCE"/>
    <w:rsid w:val="00484DCF"/>
    <w:rsid w:val="004850F3"/>
    <w:rsid w:val="00485661"/>
    <w:rsid w:val="00485920"/>
    <w:rsid w:val="00486668"/>
    <w:rsid w:val="00486866"/>
    <w:rsid w:val="00486A1F"/>
    <w:rsid w:val="004876C2"/>
    <w:rsid w:val="00487ADD"/>
    <w:rsid w:val="00487FB5"/>
    <w:rsid w:val="0049038E"/>
    <w:rsid w:val="004904E0"/>
    <w:rsid w:val="0049093E"/>
    <w:rsid w:val="004912FC"/>
    <w:rsid w:val="004916DB"/>
    <w:rsid w:val="004927C4"/>
    <w:rsid w:val="00492D01"/>
    <w:rsid w:val="0049302D"/>
    <w:rsid w:val="004942D9"/>
    <w:rsid w:val="004943BF"/>
    <w:rsid w:val="00494655"/>
    <w:rsid w:val="00494BF8"/>
    <w:rsid w:val="004962FD"/>
    <w:rsid w:val="00496500"/>
    <w:rsid w:val="004966A6"/>
    <w:rsid w:val="00497D46"/>
    <w:rsid w:val="004A0671"/>
    <w:rsid w:val="004A0739"/>
    <w:rsid w:val="004A10FD"/>
    <w:rsid w:val="004A17AA"/>
    <w:rsid w:val="004A2442"/>
    <w:rsid w:val="004A2882"/>
    <w:rsid w:val="004A3266"/>
    <w:rsid w:val="004A38D8"/>
    <w:rsid w:val="004A39A3"/>
    <w:rsid w:val="004A3DA7"/>
    <w:rsid w:val="004A3E84"/>
    <w:rsid w:val="004A4BB9"/>
    <w:rsid w:val="004A4E44"/>
    <w:rsid w:val="004A58F0"/>
    <w:rsid w:val="004A592E"/>
    <w:rsid w:val="004A5B21"/>
    <w:rsid w:val="004A6CBA"/>
    <w:rsid w:val="004A717C"/>
    <w:rsid w:val="004A7699"/>
    <w:rsid w:val="004A78F7"/>
    <w:rsid w:val="004B0E93"/>
    <w:rsid w:val="004B1708"/>
    <w:rsid w:val="004B1DD1"/>
    <w:rsid w:val="004B20B3"/>
    <w:rsid w:val="004B218E"/>
    <w:rsid w:val="004B2317"/>
    <w:rsid w:val="004B319B"/>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3E35"/>
    <w:rsid w:val="004C48F7"/>
    <w:rsid w:val="004C503D"/>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0F20"/>
    <w:rsid w:val="004E1B29"/>
    <w:rsid w:val="004E235A"/>
    <w:rsid w:val="004E2EE2"/>
    <w:rsid w:val="004E3F9F"/>
    <w:rsid w:val="004E43ED"/>
    <w:rsid w:val="004E469C"/>
    <w:rsid w:val="004E55D1"/>
    <w:rsid w:val="004E784D"/>
    <w:rsid w:val="004F0206"/>
    <w:rsid w:val="004F0ABD"/>
    <w:rsid w:val="004F0B33"/>
    <w:rsid w:val="004F0C96"/>
    <w:rsid w:val="004F174C"/>
    <w:rsid w:val="004F1B47"/>
    <w:rsid w:val="004F27F4"/>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5E"/>
    <w:rsid w:val="0050432C"/>
    <w:rsid w:val="00505087"/>
    <w:rsid w:val="00505AD3"/>
    <w:rsid w:val="005064B2"/>
    <w:rsid w:val="00506E0A"/>
    <w:rsid w:val="005072E6"/>
    <w:rsid w:val="005076B0"/>
    <w:rsid w:val="00510490"/>
    <w:rsid w:val="00510500"/>
    <w:rsid w:val="00510E74"/>
    <w:rsid w:val="0051289C"/>
    <w:rsid w:val="00512AF5"/>
    <w:rsid w:val="00512F31"/>
    <w:rsid w:val="00513129"/>
    <w:rsid w:val="005131BD"/>
    <w:rsid w:val="00513518"/>
    <w:rsid w:val="00513848"/>
    <w:rsid w:val="00513F99"/>
    <w:rsid w:val="00514A55"/>
    <w:rsid w:val="005150CD"/>
    <w:rsid w:val="00515C02"/>
    <w:rsid w:val="005162BC"/>
    <w:rsid w:val="005174AF"/>
    <w:rsid w:val="005203B9"/>
    <w:rsid w:val="00520E3D"/>
    <w:rsid w:val="00521553"/>
    <w:rsid w:val="005216E2"/>
    <w:rsid w:val="00521F93"/>
    <w:rsid w:val="00522595"/>
    <w:rsid w:val="00522947"/>
    <w:rsid w:val="0052348F"/>
    <w:rsid w:val="00523957"/>
    <w:rsid w:val="005255C5"/>
    <w:rsid w:val="00525F54"/>
    <w:rsid w:val="005264E3"/>
    <w:rsid w:val="00526A70"/>
    <w:rsid w:val="00526F04"/>
    <w:rsid w:val="00530567"/>
    <w:rsid w:val="00530D69"/>
    <w:rsid w:val="00530FA8"/>
    <w:rsid w:val="0053188C"/>
    <w:rsid w:val="005319DE"/>
    <w:rsid w:val="005327B9"/>
    <w:rsid w:val="00532DDB"/>
    <w:rsid w:val="00533455"/>
    <w:rsid w:val="00533AB3"/>
    <w:rsid w:val="00533B77"/>
    <w:rsid w:val="0053529C"/>
    <w:rsid w:val="00535716"/>
    <w:rsid w:val="0053636E"/>
    <w:rsid w:val="005364E3"/>
    <w:rsid w:val="00536897"/>
    <w:rsid w:val="005369F0"/>
    <w:rsid w:val="00536C8D"/>
    <w:rsid w:val="00537ABC"/>
    <w:rsid w:val="0054057C"/>
    <w:rsid w:val="00540E9F"/>
    <w:rsid w:val="00542EAE"/>
    <w:rsid w:val="00543510"/>
    <w:rsid w:val="005437D5"/>
    <w:rsid w:val="00543933"/>
    <w:rsid w:val="005448B8"/>
    <w:rsid w:val="00544A38"/>
    <w:rsid w:val="00546D8D"/>
    <w:rsid w:val="005472FA"/>
    <w:rsid w:val="00547602"/>
    <w:rsid w:val="005500CD"/>
    <w:rsid w:val="0055012F"/>
    <w:rsid w:val="0055100E"/>
    <w:rsid w:val="0055205F"/>
    <w:rsid w:val="0055246C"/>
    <w:rsid w:val="00553037"/>
    <w:rsid w:val="0055359B"/>
    <w:rsid w:val="00554D2B"/>
    <w:rsid w:val="00555945"/>
    <w:rsid w:val="005562DC"/>
    <w:rsid w:val="0055643C"/>
    <w:rsid w:val="005603F6"/>
    <w:rsid w:val="00561100"/>
    <w:rsid w:val="005612BE"/>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0D70"/>
    <w:rsid w:val="00571070"/>
    <w:rsid w:val="005716C6"/>
    <w:rsid w:val="005722C8"/>
    <w:rsid w:val="00573B38"/>
    <w:rsid w:val="00573F7B"/>
    <w:rsid w:val="00574F19"/>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5992"/>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FDC"/>
    <w:rsid w:val="005A10C0"/>
    <w:rsid w:val="005A13EB"/>
    <w:rsid w:val="005A1935"/>
    <w:rsid w:val="005A1AE2"/>
    <w:rsid w:val="005A2632"/>
    <w:rsid w:val="005A26EB"/>
    <w:rsid w:val="005A36B0"/>
    <w:rsid w:val="005A4804"/>
    <w:rsid w:val="005A4A51"/>
    <w:rsid w:val="005A5406"/>
    <w:rsid w:val="005A5F14"/>
    <w:rsid w:val="005A68A1"/>
    <w:rsid w:val="005A6B32"/>
    <w:rsid w:val="005A6BA7"/>
    <w:rsid w:val="005B0E08"/>
    <w:rsid w:val="005B20B5"/>
    <w:rsid w:val="005B26BE"/>
    <w:rsid w:val="005B286E"/>
    <w:rsid w:val="005B2DA0"/>
    <w:rsid w:val="005B56B0"/>
    <w:rsid w:val="005B5EB5"/>
    <w:rsid w:val="005B6877"/>
    <w:rsid w:val="005B6F87"/>
    <w:rsid w:val="005B7652"/>
    <w:rsid w:val="005B7748"/>
    <w:rsid w:val="005C0A87"/>
    <w:rsid w:val="005C168D"/>
    <w:rsid w:val="005C16DB"/>
    <w:rsid w:val="005C2422"/>
    <w:rsid w:val="005C2727"/>
    <w:rsid w:val="005C361C"/>
    <w:rsid w:val="005C3695"/>
    <w:rsid w:val="005C38C1"/>
    <w:rsid w:val="005C4B7D"/>
    <w:rsid w:val="005C5724"/>
    <w:rsid w:val="005C718B"/>
    <w:rsid w:val="005C7359"/>
    <w:rsid w:val="005C7431"/>
    <w:rsid w:val="005D026C"/>
    <w:rsid w:val="005D07BC"/>
    <w:rsid w:val="005D0D63"/>
    <w:rsid w:val="005D1395"/>
    <w:rsid w:val="005D1A28"/>
    <w:rsid w:val="005D26AA"/>
    <w:rsid w:val="005D271F"/>
    <w:rsid w:val="005D2833"/>
    <w:rsid w:val="005D32AC"/>
    <w:rsid w:val="005D36C9"/>
    <w:rsid w:val="005D38B0"/>
    <w:rsid w:val="005D39A9"/>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0009"/>
    <w:rsid w:val="005F158C"/>
    <w:rsid w:val="005F1610"/>
    <w:rsid w:val="005F1813"/>
    <w:rsid w:val="005F201D"/>
    <w:rsid w:val="005F2B97"/>
    <w:rsid w:val="005F3016"/>
    <w:rsid w:val="005F35DF"/>
    <w:rsid w:val="005F4274"/>
    <w:rsid w:val="005F46E2"/>
    <w:rsid w:val="005F4C3F"/>
    <w:rsid w:val="005F5395"/>
    <w:rsid w:val="005F57C1"/>
    <w:rsid w:val="00600E55"/>
    <w:rsid w:val="00600ED3"/>
    <w:rsid w:val="00600F60"/>
    <w:rsid w:val="00602D53"/>
    <w:rsid w:val="00603152"/>
    <w:rsid w:val="0060434F"/>
    <w:rsid w:val="006043E8"/>
    <w:rsid w:val="0060475E"/>
    <w:rsid w:val="00604823"/>
    <w:rsid w:val="00604C71"/>
    <w:rsid w:val="006058E4"/>
    <w:rsid w:val="00605C15"/>
    <w:rsid w:val="00605D52"/>
    <w:rsid w:val="00610B29"/>
    <w:rsid w:val="00610CA9"/>
    <w:rsid w:val="0061126A"/>
    <w:rsid w:val="006121B5"/>
    <w:rsid w:val="0061264F"/>
    <w:rsid w:val="0061320D"/>
    <w:rsid w:val="00613719"/>
    <w:rsid w:val="00613E10"/>
    <w:rsid w:val="00614131"/>
    <w:rsid w:val="006149E7"/>
    <w:rsid w:val="00614AE2"/>
    <w:rsid w:val="0061518F"/>
    <w:rsid w:val="00615B49"/>
    <w:rsid w:val="00616E92"/>
    <w:rsid w:val="006177F2"/>
    <w:rsid w:val="00617EF0"/>
    <w:rsid w:val="00617FD1"/>
    <w:rsid w:val="006208FF"/>
    <w:rsid w:val="006216D6"/>
    <w:rsid w:val="006223AE"/>
    <w:rsid w:val="00623FBE"/>
    <w:rsid w:val="00624C70"/>
    <w:rsid w:val="00624CDA"/>
    <w:rsid w:val="00625EF2"/>
    <w:rsid w:val="006261EB"/>
    <w:rsid w:val="00626EC5"/>
    <w:rsid w:val="00626F3E"/>
    <w:rsid w:val="00627C1E"/>
    <w:rsid w:val="00630236"/>
    <w:rsid w:val="006308D5"/>
    <w:rsid w:val="006310F2"/>
    <w:rsid w:val="006311E6"/>
    <w:rsid w:val="00631BE0"/>
    <w:rsid w:val="00633546"/>
    <w:rsid w:val="006340BB"/>
    <w:rsid w:val="00634D71"/>
    <w:rsid w:val="0063567E"/>
    <w:rsid w:val="00635763"/>
    <w:rsid w:val="00635925"/>
    <w:rsid w:val="006369DB"/>
    <w:rsid w:val="00637212"/>
    <w:rsid w:val="00637756"/>
    <w:rsid w:val="00637D46"/>
    <w:rsid w:val="00640029"/>
    <w:rsid w:val="006406FA"/>
    <w:rsid w:val="00640E84"/>
    <w:rsid w:val="006411B5"/>
    <w:rsid w:val="0064173B"/>
    <w:rsid w:val="006419C6"/>
    <w:rsid w:val="00642C54"/>
    <w:rsid w:val="00642FC5"/>
    <w:rsid w:val="006434C7"/>
    <w:rsid w:val="006434DE"/>
    <w:rsid w:val="006441F4"/>
    <w:rsid w:val="0064547F"/>
    <w:rsid w:val="006475BA"/>
    <w:rsid w:val="006476A5"/>
    <w:rsid w:val="0064774B"/>
    <w:rsid w:val="006477B2"/>
    <w:rsid w:val="00651645"/>
    <w:rsid w:val="00651FFA"/>
    <w:rsid w:val="00652E67"/>
    <w:rsid w:val="00652FF5"/>
    <w:rsid w:val="0065396A"/>
    <w:rsid w:val="00653EA9"/>
    <w:rsid w:val="00654CCB"/>
    <w:rsid w:val="00654D18"/>
    <w:rsid w:val="00654D76"/>
    <w:rsid w:val="0065500D"/>
    <w:rsid w:val="00655414"/>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5CD7"/>
    <w:rsid w:val="00666DEE"/>
    <w:rsid w:val="006676CC"/>
    <w:rsid w:val="00667B59"/>
    <w:rsid w:val="00670035"/>
    <w:rsid w:val="006710BC"/>
    <w:rsid w:val="006723C1"/>
    <w:rsid w:val="00672CF4"/>
    <w:rsid w:val="00673305"/>
    <w:rsid w:val="0067337D"/>
    <w:rsid w:val="006740D2"/>
    <w:rsid w:val="00674134"/>
    <w:rsid w:val="00674537"/>
    <w:rsid w:val="00674C94"/>
    <w:rsid w:val="00674E29"/>
    <w:rsid w:val="00675637"/>
    <w:rsid w:val="00675F5E"/>
    <w:rsid w:val="00676D06"/>
    <w:rsid w:val="00677E71"/>
    <w:rsid w:val="006803F9"/>
    <w:rsid w:val="00681297"/>
    <w:rsid w:val="00681696"/>
    <w:rsid w:val="00681923"/>
    <w:rsid w:val="006827EF"/>
    <w:rsid w:val="0068283A"/>
    <w:rsid w:val="00684DEB"/>
    <w:rsid w:val="006852D0"/>
    <w:rsid w:val="0068594A"/>
    <w:rsid w:val="00686364"/>
    <w:rsid w:val="00687485"/>
    <w:rsid w:val="00687737"/>
    <w:rsid w:val="00687881"/>
    <w:rsid w:val="006900D2"/>
    <w:rsid w:val="006940E3"/>
    <w:rsid w:val="00694309"/>
    <w:rsid w:val="0069478C"/>
    <w:rsid w:val="006949D2"/>
    <w:rsid w:val="00694AF7"/>
    <w:rsid w:val="006957D6"/>
    <w:rsid w:val="006962A5"/>
    <w:rsid w:val="00696CAC"/>
    <w:rsid w:val="00696D86"/>
    <w:rsid w:val="00696E11"/>
    <w:rsid w:val="006A055C"/>
    <w:rsid w:val="006A05E3"/>
    <w:rsid w:val="006A0ADB"/>
    <w:rsid w:val="006A10BA"/>
    <w:rsid w:val="006A2A65"/>
    <w:rsid w:val="006A2C84"/>
    <w:rsid w:val="006A3400"/>
    <w:rsid w:val="006A38AD"/>
    <w:rsid w:val="006A474B"/>
    <w:rsid w:val="006A4C22"/>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83F"/>
    <w:rsid w:val="006B6C01"/>
    <w:rsid w:val="006C075A"/>
    <w:rsid w:val="006C0D00"/>
    <w:rsid w:val="006C16B1"/>
    <w:rsid w:val="006C1B7A"/>
    <w:rsid w:val="006C21B6"/>
    <w:rsid w:val="006C254F"/>
    <w:rsid w:val="006C2999"/>
    <w:rsid w:val="006C3686"/>
    <w:rsid w:val="006C3994"/>
    <w:rsid w:val="006C3D72"/>
    <w:rsid w:val="006C4108"/>
    <w:rsid w:val="006C4D56"/>
    <w:rsid w:val="006C4E0D"/>
    <w:rsid w:val="006C5187"/>
    <w:rsid w:val="006C51BD"/>
    <w:rsid w:val="006C58BB"/>
    <w:rsid w:val="006C60F1"/>
    <w:rsid w:val="006C629C"/>
    <w:rsid w:val="006C667D"/>
    <w:rsid w:val="006C76EB"/>
    <w:rsid w:val="006D0A7A"/>
    <w:rsid w:val="006D0C6A"/>
    <w:rsid w:val="006D0D45"/>
    <w:rsid w:val="006D282F"/>
    <w:rsid w:val="006D2F37"/>
    <w:rsid w:val="006D2F73"/>
    <w:rsid w:val="006D43A0"/>
    <w:rsid w:val="006D45AD"/>
    <w:rsid w:val="006D4DD5"/>
    <w:rsid w:val="006D4EFD"/>
    <w:rsid w:val="006D5B3E"/>
    <w:rsid w:val="006D5BF4"/>
    <w:rsid w:val="006D6916"/>
    <w:rsid w:val="006D7285"/>
    <w:rsid w:val="006D77C1"/>
    <w:rsid w:val="006E18A3"/>
    <w:rsid w:val="006E1D46"/>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B0E"/>
    <w:rsid w:val="006E6E3A"/>
    <w:rsid w:val="006E700C"/>
    <w:rsid w:val="006E72F4"/>
    <w:rsid w:val="006F0BEE"/>
    <w:rsid w:val="006F1316"/>
    <w:rsid w:val="006F1BF7"/>
    <w:rsid w:val="006F34A0"/>
    <w:rsid w:val="006F3C26"/>
    <w:rsid w:val="006F41D0"/>
    <w:rsid w:val="006F4DB9"/>
    <w:rsid w:val="006F724B"/>
    <w:rsid w:val="006F771A"/>
    <w:rsid w:val="006F77C5"/>
    <w:rsid w:val="00700708"/>
    <w:rsid w:val="00700D94"/>
    <w:rsid w:val="007011C1"/>
    <w:rsid w:val="0070222C"/>
    <w:rsid w:val="0070238F"/>
    <w:rsid w:val="00702866"/>
    <w:rsid w:val="007034BB"/>
    <w:rsid w:val="007037D4"/>
    <w:rsid w:val="00703F2C"/>
    <w:rsid w:val="0070510F"/>
    <w:rsid w:val="00706134"/>
    <w:rsid w:val="00706443"/>
    <w:rsid w:val="0070749D"/>
    <w:rsid w:val="00707722"/>
    <w:rsid w:val="007103A7"/>
    <w:rsid w:val="00711426"/>
    <w:rsid w:val="00711917"/>
    <w:rsid w:val="00711A71"/>
    <w:rsid w:val="007131CC"/>
    <w:rsid w:val="007139FA"/>
    <w:rsid w:val="0071430F"/>
    <w:rsid w:val="007145B5"/>
    <w:rsid w:val="00714AFB"/>
    <w:rsid w:val="007169F7"/>
    <w:rsid w:val="00717202"/>
    <w:rsid w:val="0071732C"/>
    <w:rsid w:val="007175FD"/>
    <w:rsid w:val="007178B3"/>
    <w:rsid w:val="007205DE"/>
    <w:rsid w:val="007211A9"/>
    <w:rsid w:val="00721572"/>
    <w:rsid w:val="007228BD"/>
    <w:rsid w:val="00723555"/>
    <w:rsid w:val="007235C3"/>
    <w:rsid w:val="007236BD"/>
    <w:rsid w:val="00723925"/>
    <w:rsid w:val="00723EDB"/>
    <w:rsid w:val="00724AE1"/>
    <w:rsid w:val="00724FA8"/>
    <w:rsid w:val="00725997"/>
    <w:rsid w:val="007267ED"/>
    <w:rsid w:val="00726E43"/>
    <w:rsid w:val="00731487"/>
    <w:rsid w:val="00732676"/>
    <w:rsid w:val="00732F7D"/>
    <w:rsid w:val="007331F4"/>
    <w:rsid w:val="00733712"/>
    <w:rsid w:val="00733C49"/>
    <w:rsid w:val="007345FC"/>
    <w:rsid w:val="00734A19"/>
    <w:rsid w:val="007353C8"/>
    <w:rsid w:val="007356AA"/>
    <w:rsid w:val="00736F46"/>
    <w:rsid w:val="007370D2"/>
    <w:rsid w:val="00737281"/>
    <w:rsid w:val="0074028D"/>
    <w:rsid w:val="00741208"/>
    <w:rsid w:val="00741E79"/>
    <w:rsid w:val="00742FC6"/>
    <w:rsid w:val="007436D5"/>
    <w:rsid w:val="00743791"/>
    <w:rsid w:val="0074398E"/>
    <w:rsid w:val="007442AD"/>
    <w:rsid w:val="007449A2"/>
    <w:rsid w:val="00744EB5"/>
    <w:rsid w:val="00745BE1"/>
    <w:rsid w:val="00745FC0"/>
    <w:rsid w:val="007464FD"/>
    <w:rsid w:val="00750A33"/>
    <w:rsid w:val="00750A7A"/>
    <w:rsid w:val="00750EAD"/>
    <w:rsid w:val="007524ED"/>
    <w:rsid w:val="00752DAE"/>
    <w:rsid w:val="00752F49"/>
    <w:rsid w:val="00753034"/>
    <w:rsid w:val="007532CD"/>
    <w:rsid w:val="00753424"/>
    <w:rsid w:val="0075357E"/>
    <w:rsid w:val="007535C2"/>
    <w:rsid w:val="00753C83"/>
    <w:rsid w:val="0075409E"/>
    <w:rsid w:val="007544F0"/>
    <w:rsid w:val="0075457F"/>
    <w:rsid w:val="00754658"/>
    <w:rsid w:val="00754AFD"/>
    <w:rsid w:val="00756628"/>
    <w:rsid w:val="007568FE"/>
    <w:rsid w:val="007600E6"/>
    <w:rsid w:val="007602D5"/>
    <w:rsid w:val="0076036F"/>
    <w:rsid w:val="007615E6"/>
    <w:rsid w:val="007620F3"/>
    <w:rsid w:val="007622F8"/>
    <w:rsid w:val="007624FB"/>
    <w:rsid w:val="00762A2C"/>
    <w:rsid w:val="00764487"/>
    <w:rsid w:val="007646C0"/>
    <w:rsid w:val="0076475A"/>
    <w:rsid w:val="007652AA"/>
    <w:rsid w:val="00766049"/>
    <w:rsid w:val="007667D2"/>
    <w:rsid w:val="00766E3C"/>
    <w:rsid w:val="00766F0A"/>
    <w:rsid w:val="00767B48"/>
    <w:rsid w:val="007704E0"/>
    <w:rsid w:val="0077064E"/>
    <w:rsid w:val="00770945"/>
    <w:rsid w:val="007709AD"/>
    <w:rsid w:val="0077105F"/>
    <w:rsid w:val="0077121C"/>
    <w:rsid w:val="00771FAE"/>
    <w:rsid w:val="0077297B"/>
    <w:rsid w:val="00772B0B"/>
    <w:rsid w:val="00772E35"/>
    <w:rsid w:val="0077321D"/>
    <w:rsid w:val="007736A5"/>
    <w:rsid w:val="007738E0"/>
    <w:rsid w:val="00773AB2"/>
    <w:rsid w:val="00773D47"/>
    <w:rsid w:val="007740CE"/>
    <w:rsid w:val="00775370"/>
    <w:rsid w:val="00775495"/>
    <w:rsid w:val="00775EA4"/>
    <w:rsid w:val="007761CE"/>
    <w:rsid w:val="00776BF6"/>
    <w:rsid w:val="007775DE"/>
    <w:rsid w:val="00780315"/>
    <w:rsid w:val="007806E0"/>
    <w:rsid w:val="00780786"/>
    <w:rsid w:val="00780F36"/>
    <w:rsid w:val="007812F4"/>
    <w:rsid w:val="00782647"/>
    <w:rsid w:val="00782CD2"/>
    <w:rsid w:val="00782F12"/>
    <w:rsid w:val="0078347A"/>
    <w:rsid w:val="007846C5"/>
    <w:rsid w:val="00784D59"/>
    <w:rsid w:val="0078520C"/>
    <w:rsid w:val="00785BCA"/>
    <w:rsid w:val="00786105"/>
    <w:rsid w:val="00786359"/>
    <w:rsid w:val="00786DF2"/>
    <w:rsid w:val="00790B5B"/>
    <w:rsid w:val="00791447"/>
    <w:rsid w:val="0079154B"/>
    <w:rsid w:val="00791EE0"/>
    <w:rsid w:val="00791EF4"/>
    <w:rsid w:val="007926E7"/>
    <w:rsid w:val="00793365"/>
    <w:rsid w:val="0079339F"/>
    <w:rsid w:val="0079348E"/>
    <w:rsid w:val="0079410E"/>
    <w:rsid w:val="00794A00"/>
    <w:rsid w:val="007954F2"/>
    <w:rsid w:val="00795A45"/>
    <w:rsid w:val="00796BFF"/>
    <w:rsid w:val="007A09E6"/>
    <w:rsid w:val="007A0A2F"/>
    <w:rsid w:val="007A0C31"/>
    <w:rsid w:val="007A0EF6"/>
    <w:rsid w:val="007A188B"/>
    <w:rsid w:val="007A2238"/>
    <w:rsid w:val="007A26BC"/>
    <w:rsid w:val="007A2FA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53E0"/>
    <w:rsid w:val="007B60E5"/>
    <w:rsid w:val="007C11D7"/>
    <w:rsid w:val="007C129B"/>
    <w:rsid w:val="007C13AD"/>
    <w:rsid w:val="007C15F9"/>
    <w:rsid w:val="007C1CA1"/>
    <w:rsid w:val="007C236E"/>
    <w:rsid w:val="007C28FA"/>
    <w:rsid w:val="007C2B2E"/>
    <w:rsid w:val="007C3DCB"/>
    <w:rsid w:val="007C3EB7"/>
    <w:rsid w:val="007C550F"/>
    <w:rsid w:val="007C5B17"/>
    <w:rsid w:val="007C646C"/>
    <w:rsid w:val="007C6529"/>
    <w:rsid w:val="007C763C"/>
    <w:rsid w:val="007C7797"/>
    <w:rsid w:val="007C7E22"/>
    <w:rsid w:val="007D0420"/>
    <w:rsid w:val="007D06A1"/>
    <w:rsid w:val="007D0A46"/>
    <w:rsid w:val="007D1063"/>
    <w:rsid w:val="007D12E0"/>
    <w:rsid w:val="007D1496"/>
    <w:rsid w:val="007D1790"/>
    <w:rsid w:val="007D1823"/>
    <w:rsid w:val="007D1E0F"/>
    <w:rsid w:val="007D22CF"/>
    <w:rsid w:val="007D3D1D"/>
    <w:rsid w:val="007D4FC5"/>
    <w:rsid w:val="007D523A"/>
    <w:rsid w:val="007D674D"/>
    <w:rsid w:val="007D6E0B"/>
    <w:rsid w:val="007D783D"/>
    <w:rsid w:val="007D7967"/>
    <w:rsid w:val="007E113D"/>
    <w:rsid w:val="007E1147"/>
    <w:rsid w:val="007E13D8"/>
    <w:rsid w:val="007E2D57"/>
    <w:rsid w:val="007E36E3"/>
    <w:rsid w:val="007E4A13"/>
    <w:rsid w:val="007E4D67"/>
    <w:rsid w:val="007E5BFA"/>
    <w:rsid w:val="007E6189"/>
    <w:rsid w:val="007E65F6"/>
    <w:rsid w:val="007E6CD3"/>
    <w:rsid w:val="007E739B"/>
    <w:rsid w:val="007F0544"/>
    <w:rsid w:val="007F1F3F"/>
    <w:rsid w:val="007F203C"/>
    <w:rsid w:val="007F32AF"/>
    <w:rsid w:val="007F3576"/>
    <w:rsid w:val="007F403E"/>
    <w:rsid w:val="007F45D8"/>
    <w:rsid w:val="007F4CA2"/>
    <w:rsid w:val="007F506A"/>
    <w:rsid w:val="007F50DC"/>
    <w:rsid w:val="007F5356"/>
    <w:rsid w:val="007F542C"/>
    <w:rsid w:val="007F57FE"/>
    <w:rsid w:val="007F60E3"/>
    <w:rsid w:val="007F6472"/>
    <w:rsid w:val="007F6496"/>
    <w:rsid w:val="007F65A3"/>
    <w:rsid w:val="007F7CF0"/>
    <w:rsid w:val="0080047D"/>
    <w:rsid w:val="00801241"/>
    <w:rsid w:val="00801C8D"/>
    <w:rsid w:val="0080314A"/>
    <w:rsid w:val="00804CD3"/>
    <w:rsid w:val="00806380"/>
    <w:rsid w:val="00806AAD"/>
    <w:rsid w:val="00807C80"/>
    <w:rsid w:val="00807F2D"/>
    <w:rsid w:val="00807FB7"/>
    <w:rsid w:val="00810995"/>
    <w:rsid w:val="00810AF5"/>
    <w:rsid w:val="008120A4"/>
    <w:rsid w:val="00812901"/>
    <w:rsid w:val="00814206"/>
    <w:rsid w:val="008143ED"/>
    <w:rsid w:val="0081509E"/>
    <w:rsid w:val="0081533D"/>
    <w:rsid w:val="00816579"/>
    <w:rsid w:val="008167A0"/>
    <w:rsid w:val="00817198"/>
    <w:rsid w:val="0081731B"/>
    <w:rsid w:val="00817CEB"/>
    <w:rsid w:val="0082061F"/>
    <w:rsid w:val="008219D1"/>
    <w:rsid w:val="00821B52"/>
    <w:rsid w:val="00822D2A"/>
    <w:rsid w:val="0082332E"/>
    <w:rsid w:val="00823385"/>
    <w:rsid w:val="008234F6"/>
    <w:rsid w:val="008263E8"/>
    <w:rsid w:val="00826B07"/>
    <w:rsid w:val="008270F3"/>
    <w:rsid w:val="0082765D"/>
    <w:rsid w:val="00827902"/>
    <w:rsid w:val="008303E5"/>
    <w:rsid w:val="00830CC0"/>
    <w:rsid w:val="00831255"/>
    <w:rsid w:val="00831958"/>
    <w:rsid w:val="00832165"/>
    <w:rsid w:val="00832BCE"/>
    <w:rsid w:val="00832E9C"/>
    <w:rsid w:val="00833248"/>
    <w:rsid w:val="00833F56"/>
    <w:rsid w:val="00834799"/>
    <w:rsid w:val="008348C2"/>
    <w:rsid w:val="00836971"/>
    <w:rsid w:val="00837DAD"/>
    <w:rsid w:val="00837F89"/>
    <w:rsid w:val="0084126A"/>
    <w:rsid w:val="00841566"/>
    <w:rsid w:val="008432EB"/>
    <w:rsid w:val="00843CAB"/>
    <w:rsid w:val="00844CCE"/>
    <w:rsid w:val="008451F7"/>
    <w:rsid w:val="00845445"/>
    <w:rsid w:val="0084563B"/>
    <w:rsid w:val="008474DC"/>
    <w:rsid w:val="008501A8"/>
    <w:rsid w:val="0085085E"/>
    <w:rsid w:val="00851877"/>
    <w:rsid w:val="00851C8C"/>
    <w:rsid w:val="008528D7"/>
    <w:rsid w:val="008529B0"/>
    <w:rsid w:val="0085318F"/>
    <w:rsid w:val="00853541"/>
    <w:rsid w:val="0085518C"/>
    <w:rsid w:val="00856459"/>
    <w:rsid w:val="008568F2"/>
    <w:rsid w:val="00856FE9"/>
    <w:rsid w:val="00857B59"/>
    <w:rsid w:val="008602D0"/>
    <w:rsid w:val="00861351"/>
    <w:rsid w:val="0086317D"/>
    <w:rsid w:val="0086362B"/>
    <w:rsid w:val="008637C8"/>
    <w:rsid w:val="00863E07"/>
    <w:rsid w:val="00864AF5"/>
    <w:rsid w:val="008654A8"/>
    <w:rsid w:val="0086579E"/>
    <w:rsid w:val="00865D12"/>
    <w:rsid w:val="00865F5A"/>
    <w:rsid w:val="008663F9"/>
    <w:rsid w:val="00866A38"/>
    <w:rsid w:val="00866E8E"/>
    <w:rsid w:val="0086706B"/>
    <w:rsid w:val="0086788B"/>
    <w:rsid w:val="00867E20"/>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D43"/>
    <w:rsid w:val="00880469"/>
    <w:rsid w:val="00880A19"/>
    <w:rsid w:val="00880F90"/>
    <w:rsid w:val="00881245"/>
    <w:rsid w:val="00882273"/>
    <w:rsid w:val="00882423"/>
    <w:rsid w:val="008826E7"/>
    <w:rsid w:val="00882B2E"/>
    <w:rsid w:val="00883251"/>
    <w:rsid w:val="008836AB"/>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96306"/>
    <w:rsid w:val="008A1C32"/>
    <w:rsid w:val="008A224E"/>
    <w:rsid w:val="008A2BFE"/>
    <w:rsid w:val="008A30E7"/>
    <w:rsid w:val="008A3384"/>
    <w:rsid w:val="008A3679"/>
    <w:rsid w:val="008A376D"/>
    <w:rsid w:val="008A3B55"/>
    <w:rsid w:val="008A46CA"/>
    <w:rsid w:val="008A56B4"/>
    <w:rsid w:val="008A63F2"/>
    <w:rsid w:val="008A72CA"/>
    <w:rsid w:val="008B0FF9"/>
    <w:rsid w:val="008B1271"/>
    <w:rsid w:val="008B3137"/>
    <w:rsid w:val="008B3634"/>
    <w:rsid w:val="008B481C"/>
    <w:rsid w:val="008B5029"/>
    <w:rsid w:val="008B55A0"/>
    <w:rsid w:val="008B56B8"/>
    <w:rsid w:val="008B609D"/>
    <w:rsid w:val="008B60E4"/>
    <w:rsid w:val="008B699B"/>
    <w:rsid w:val="008B7154"/>
    <w:rsid w:val="008B7E06"/>
    <w:rsid w:val="008C15BC"/>
    <w:rsid w:val="008C1A75"/>
    <w:rsid w:val="008C2D95"/>
    <w:rsid w:val="008C35C5"/>
    <w:rsid w:val="008C453A"/>
    <w:rsid w:val="008C4A31"/>
    <w:rsid w:val="008C4A65"/>
    <w:rsid w:val="008C597E"/>
    <w:rsid w:val="008C688C"/>
    <w:rsid w:val="008C6F96"/>
    <w:rsid w:val="008D01D0"/>
    <w:rsid w:val="008D0688"/>
    <w:rsid w:val="008D0C41"/>
    <w:rsid w:val="008D1B16"/>
    <w:rsid w:val="008D1C77"/>
    <w:rsid w:val="008D5037"/>
    <w:rsid w:val="008D5311"/>
    <w:rsid w:val="008D5825"/>
    <w:rsid w:val="008D7A1C"/>
    <w:rsid w:val="008D7A87"/>
    <w:rsid w:val="008D7CBC"/>
    <w:rsid w:val="008D7CF9"/>
    <w:rsid w:val="008E0040"/>
    <w:rsid w:val="008E17F3"/>
    <w:rsid w:val="008E18B7"/>
    <w:rsid w:val="008E18C5"/>
    <w:rsid w:val="008E2B35"/>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0B40"/>
    <w:rsid w:val="008F0B68"/>
    <w:rsid w:val="008F13E5"/>
    <w:rsid w:val="008F15A0"/>
    <w:rsid w:val="008F1D28"/>
    <w:rsid w:val="008F2121"/>
    <w:rsid w:val="008F39CB"/>
    <w:rsid w:val="008F3DEB"/>
    <w:rsid w:val="008F4CBB"/>
    <w:rsid w:val="008F5A8C"/>
    <w:rsid w:val="008F5DDE"/>
    <w:rsid w:val="008F66A3"/>
    <w:rsid w:val="008F6793"/>
    <w:rsid w:val="008F6ECD"/>
    <w:rsid w:val="008F78C9"/>
    <w:rsid w:val="009006D3"/>
    <w:rsid w:val="00900B84"/>
    <w:rsid w:val="009022B2"/>
    <w:rsid w:val="009030C3"/>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487"/>
    <w:rsid w:val="00911532"/>
    <w:rsid w:val="00912237"/>
    <w:rsid w:val="00913087"/>
    <w:rsid w:val="00913EC5"/>
    <w:rsid w:val="00914ABE"/>
    <w:rsid w:val="00914CC6"/>
    <w:rsid w:val="00915293"/>
    <w:rsid w:val="00915D1C"/>
    <w:rsid w:val="00915F54"/>
    <w:rsid w:val="009168F5"/>
    <w:rsid w:val="00917334"/>
    <w:rsid w:val="00917793"/>
    <w:rsid w:val="00920344"/>
    <w:rsid w:val="00920C9F"/>
    <w:rsid w:val="00921853"/>
    <w:rsid w:val="009221E4"/>
    <w:rsid w:val="00922426"/>
    <w:rsid w:val="00922A11"/>
    <w:rsid w:val="009239C0"/>
    <w:rsid w:val="00924290"/>
    <w:rsid w:val="0092486F"/>
    <w:rsid w:val="009255D8"/>
    <w:rsid w:val="009257BB"/>
    <w:rsid w:val="009260AD"/>
    <w:rsid w:val="009267E4"/>
    <w:rsid w:val="00927905"/>
    <w:rsid w:val="00927B8B"/>
    <w:rsid w:val="00927F81"/>
    <w:rsid w:val="009300C5"/>
    <w:rsid w:val="0093041D"/>
    <w:rsid w:val="00930865"/>
    <w:rsid w:val="00931CB3"/>
    <w:rsid w:val="00931DD0"/>
    <w:rsid w:val="00932BD9"/>
    <w:rsid w:val="009335FA"/>
    <w:rsid w:val="00933D67"/>
    <w:rsid w:val="00933DAE"/>
    <w:rsid w:val="00934108"/>
    <w:rsid w:val="00934A2A"/>
    <w:rsid w:val="00934CF3"/>
    <w:rsid w:val="009368B1"/>
    <w:rsid w:val="009373CC"/>
    <w:rsid w:val="0093775E"/>
    <w:rsid w:val="009378C7"/>
    <w:rsid w:val="00937AE6"/>
    <w:rsid w:val="00940F73"/>
    <w:rsid w:val="00941668"/>
    <w:rsid w:val="0094178D"/>
    <w:rsid w:val="0094255B"/>
    <w:rsid w:val="00943183"/>
    <w:rsid w:val="009459EB"/>
    <w:rsid w:val="009475E5"/>
    <w:rsid w:val="00947B6F"/>
    <w:rsid w:val="009503EC"/>
    <w:rsid w:val="009507FF"/>
    <w:rsid w:val="00950DB7"/>
    <w:rsid w:val="0095115A"/>
    <w:rsid w:val="009516FA"/>
    <w:rsid w:val="009518B6"/>
    <w:rsid w:val="009531E4"/>
    <w:rsid w:val="009534E2"/>
    <w:rsid w:val="00954B64"/>
    <w:rsid w:val="00955295"/>
    <w:rsid w:val="0095582F"/>
    <w:rsid w:val="00955930"/>
    <w:rsid w:val="00957B08"/>
    <w:rsid w:val="009606DB"/>
    <w:rsid w:val="009612EB"/>
    <w:rsid w:val="009615CD"/>
    <w:rsid w:val="00961EDE"/>
    <w:rsid w:val="00961FDE"/>
    <w:rsid w:val="009626B7"/>
    <w:rsid w:val="00962A17"/>
    <w:rsid w:val="00962F1F"/>
    <w:rsid w:val="00962F39"/>
    <w:rsid w:val="00963469"/>
    <w:rsid w:val="00964A48"/>
    <w:rsid w:val="00964ED6"/>
    <w:rsid w:val="0096720D"/>
    <w:rsid w:val="00967A2A"/>
    <w:rsid w:val="00970429"/>
    <w:rsid w:val="009717BA"/>
    <w:rsid w:val="00971A90"/>
    <w:rsid w:val="00971D49"/>
    <w:rsid w:val="00971F0F"/>
    <w:rsid w:val="00972A76"/>
    <w:rsid w:val="009733BA"/>
    <w:rsid w:val="0097357D"/>
    <w:rsid w:val="009737E5"/>
    <w:rsid w:val="00973FDE"/>
    <w:rsid w:val="0097434A"/>
    <w:rsid w:val="00975320"/>
    <w:rsid w:val="00976000"/>
    <w:rsid w:val="0097607C"/>
    <w:rsid w:val="0097608A"/>
    <w:rsid w:val="009766A3"/>
    <w:rsid w:val="00980AAB"/>
    <w:rsid w:val="009819E5"/>
    <w:rsid w:val="00982155"/>
    <w:rsid w:val="009829EA"/>
    <w:rsid w:val="00983461"/>
    <w:rsid w:val="009850CB"/>
    <w:rsid w:val="00985691"/>
    <w:rsid w:val="00985B9C"/>
    <w:rsid w:val="009865CD"/>
    <w:rsid w:val="00986975"/>
    <w:rsid w:val="00986D81"/>
    <w:rsid w:val="00987A51"/>
    <w:rsid w:val="00987A7A"/>
    <w:rsid w:val="00987CE8"/>
    <w:rsid w:val="009906C1"/>
    <w:rsid w:val="0099084C"/>
    <w:rsid w:val="00991967"/>
    <w:rsid w:val="00991C79"/>
    <w:rsid w:val="009935F2"/>
    <w:rsid w:val="00994394"/>
    <w:rsid w:val="009944F2"/>
    <w:rsid w:val="009963A8"/>
    <w:rsid w:val="00996497"/>
    <w:rsid w:val="009965E2"/>
    <w:rsid w:val="0099668B"/>
    <w:rsid w:val="00996B3F"/>
    <w:rsid w:val="00996CF2"/>
    <w:rsid w:val="00996E97"/>
    <w:rsid w:val="009973A8"/>
    <w:rsid w:val="009A0251"/>
    <w:rsid w:val="009A078A"/>
    <w:rsid w:val="009A0BC8"/>
    <w:rsid w:val="009A15B3"/>
    <w:rsid w:val="009A19C5"/>
    <w:rsid w:val="009A2CBB"/>
    <w:rsid w:val="009A2E51"/>
    <w:rsid w:val="009A393B"/>
    <w:rsid w:val="009A4949"/>
    <w:rsid w:val="009A5F96"/>
    <w:rsid w:val="009A63BC"/>
    <w:rsid w:val="009A729D"/>
    <w:rsid w:val="009A7301"/>
    <w:rsid w:val="009B0535"/>
    <w:rsid w:val="009B1402"/>
    <w:rsid w:val="009B2678"/>
    <w:rsid w:val="009B306F"/>
    <w:rsid w:val="009B348F"/>
    <w:rsid w:val="009B3A4D"/>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84B"/>
    <w:rsid w:val="009D1AF1"/>
    <w:rsid w:val="009D2E10"/>
    <w:rsid w:val="009D3135"/>
    <w:rsid w:val="009D393C"/>
    <w:rsid w:val="009D4021"/>
    <w:rsid w:val="009D5CDA"/>
    <w:rsid w:val="009D6B0A"/>
    <w:rsid w:val="009D7882"/>
    <w:rsid w:val="009D7943"/>
    <w:rsid w:val="009D7D3A"/>
    <w:rsid w:val="009E16D8"/>
    <w:rsid w:val="009E226E"/>
    <w:rsid w:val="009E22BB"/>
    <w:rsid w:val="009E2E70"/>
    <w:rsid w:val="009E2FDE"/>
    <w:rsid w:val="009E310B"/>
    <w:rsid w:val="009E3316"/>
    <w:rsid w:val="009E3787"/>
    <w:rsid w:val="009E3C5F"/>
    <w:rsid w:val="009E3E97"/>
    <w:rsid w:val="009E3F10"/>
    <w:rsid w:val="009E4CE6"/>
    <w:rsid w:val="009E530C"/>
    <w:rsid w:val="009E6590"/>
    <w:rsid w:val="009E6630"/>
    <w:rsid w:val="009E6AA2"/>
    <w:rsid w:val="009F0A92"/>
    <w:rsid w:val="009F0CA1"/>
    <w:rsid w:val="009F0D56"/>
    <w:rsid w:val="009F15F0"/>
    <w:rsid w:val="009F1A2C"/>
    <w:rsid w:val="009F1F4F"/>
    <w:rsid w:val="009F36A6"/>
    <w:rsid w:val="009F45EB"/>
    <w:rsid w:val="009F484C"/>
    <w:rsid w:val="009F4D05"/>
    <w:rsid w:val="009F4D86"/>
    <w:rsid w:val="009F510C"/>
    <w:rsid w:val="009F519C"/>
    <w:rsid w:val="009F520D"/>
    <w:rsid w:val="009F5FB7"/>
    <w:rsid w:val="009F6BAD"/>
    <w:rsid w:val="009F7777"/>
    <w:rsid w:val="00A00472"/>
    <w:rsid w:val="00A00FE7"/>
    <w:rsid w:val="00A013B4"/>
    <w:rsid w:val="00A02392"/>
    <w:rsid w:val="00A02CEF"/>
    <w:rsid w:val="00A02F44"/>
    <w:rsid w:val="00A03AE6"/>
    <w:rsid w:val="00A03B44"/>
    <w:rsid w:val="00A0426E"/>
    <w:rsid w:val="00A04C69"/>
    <w:rsid w:val="00A05263"/>
    <w:rsid w:val="00A053A6"/>
    <w:rsid w:val="00A0597C"/>
    <w:rsid w:val="00A06A40"/>
    <w:rsid w:val="00A10452"/>
    <w:rsid w:val="00A106F7"/>
    <w:rsid w:val="00A10A2C"/>
    <w:rsid w:val="00A116BC"/>
    <w:rsid w:val="00A11800"/>
    <w:rsid w:val="00A11C4A"/>
    <w:rsid w:val="00A11F9E"/>
    <w:rsid w:val="00A12405"/>
    <w:rsid w:val="00A12874"/>
    <w:rsid w:val="00A148FC"/>
    <w:rsid w:val="00A153F9"/>
    <w:rsid w:val="00A166CD"/>
    <w:rsid w:val="00A16A6C"/>
    <w:rsid w:val="00A17413"/>
    <w:rsid w:val="00A1758B"/>
    <w:rsid w:val="00A17601"/>
    <w:rsid w:val="00A17F88"/>
    <w:rsid w:val="00A20B2E"/>
    <w:rsid w:val="00A20F42"/>
    <w:rsid w:val="00A2107F"/>
    <w:rsid w:val="00A2158F"/>
    <w:rsid w:val="00A233B6"/>
    <w:rsid w:val="00A23A83"/>
    <w:rsid w:val="00A24AE9"/>
    <w:rsid w:val="00A259E7"/>
    <w:rsid w:val="00A259F5"/>
    <w:rsid w:val="00A25FE0"/>
    <w:rsid w:val="00A265F8"/>
    <w:rsid w:val="00A268D5"/>
    <w:rsid w:val="00A2692C"/>
    <w:rsid w:val="00A26DD5"/>
    <w:rsid w:val="00A270D6"/>
    <w:rsid w:val="00A2745A"/>
    <w:rsid w:val="00A275A8"/>
    <w:rsid w:val="00A27A55"/>
    <w:rsid w:val="00A27B2F"/>
    <w:rsid w:val="00A27E8E"/>
    <w:rsid w:val="00A30623"/>
    <w:rsid w:val="00A31FB1"/>
    <w:rsid w:val="00A321FD"/>
    <w:rsid w:val="00A32472"/>
    <w:rsid w:val="00A32727"/>
    <w:rsid w:val="00A338F7"/>
    <w:rsid w:val="00A33E34"/>
    <w:rsid w:val="00A34D0B"/>
    <w:rsid w:val="00A35B88"/>
    <w:rsid w:val="00A36390"/>
    <w:rsid w:val="00A371FB"/>
    <w:rsid w:val="00A37E5F"/>
    <w:rsid w:val="00A37FC6"/>
    <w:rsid w:val="00A400CD"/>
    <w:rsid w:val="00A406BB"/>
    <w:rsid w:val="00A406E8"/>
    <w:rsid w:val="00A408D4"/>
    <w:rsid w:val="00A40AC3"/>
    <w:rsid w:val="00A41111"/>
    <w:rsid w:val="00A41166"/>
    <w:rsid w:val="00A42574"/>
    <w:rsid w:val="00A42AE8"/>
    <w:rsid w:val="00A439EE"/>
    <w:rsid w:val="00A43BFE"/>
    <w:rsid w:val="00A44ACB"/>
    <w:rsid w:val="00A45D93"/>
    <w:rsid w:val="00A46201"/>
    <w:rsid w:val="00A46503"/>
    <w:rsid w:val="00A4716E"/>
    <w:rsid w:val="00A47833"/>
    <w:rsid w:val="00A47D33"/>
    <w:rsid w:val="00A47F15"/>
    <w:rsid w:val="00A53510"/>
    <w:rsid w:val="00A535F7"/>
    <w:rsid w:val="00A53C23"/>
    <w:rsid w:val="00A54FDA"/>
    <w:rsid w:val="00A5501D"/>
    <w:rsid w:val="00A55585"/>
    <w:rsid w:val="00A559FD"/>
    <w:rsid w:val="00A56198"/>
    <w:rsid w:val="00A56387"/>
    <w:rsid w:val="00A5680E"/>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122"/>
    <w:rsid w:val="00A80188"/>
    <w:rsid w:val="00A80B4E"/>
    <w:rsid w:val="00A82300"/>
    <w:rsid w:val="00A82EC4"/>
    <w:rsid w:val="00A831D9"/>
    <w:rsid w:val="00A841EE"/>
    <w:rsid w:val="00A858BD"/>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3EE0"/>
    <w:rsid w:val="00AA405E"/>
    <w:rsid w:val="00AA4123"/>
    <w:rsid w:val="00AA4BDF"/>
    <w:rsid w:val="00AA4DCA"/>
    <w:rsid w:val="00AA5D87"/>
    <w:rsid w:val="00AA5FF3"/>
    <w:rsid w:val="00AA60E6"/>
    <w:rsid w:val="00AA672D"/>
    <w:rsid w:val="00AA6C4C"/>
    <w:rsid w:val="00AA70F1"/>
    <w:rsid w:val="00AA710C"/>
    <w:rsid w:val="00AA7323"/>
    <w:rsid w:val="00AA76CB"/>
    <w:rsid w:val="00AB07FF"/>
    <w:rsid w:val="00AB0C77"/>
    <w:rsid w:val="00AB12E0"/>
    <w:rsid w:val="00AB225C"/>
    <w:rsid w:val="00AB238B"/>
    <w:rsid w:val="00AB2943"/>
    <w:rsid w:val="00AB2F21"/>
    <w:rsid w:val="00AB352C"/>
    <w:rsid w:val="00AB37FE"/>
    <w:rsid w:val="00AB596E"/>
    <w:rsid w:val="00AB5F1E"/>
    <w:rsid w:val="00AB651D"/>
    <w:rsid w:val="00AB6BCB"/>
    <w:rsid w:val="00AB7E74"/>
    <w:rsid w:val="00AC02AE"/>
    <w:rsid w:val="00AC0A08"/>
    <w:rsid w:val="00AC0C1D"/>
    <w:rsid w:val="00AC1B4B"/>
    <w:rsid w:val="00AC20ED"/>
    <w:rsid w:val="00AC2172"/>
    <w:rsid w:val="00AC282C"/>
    <w:rsid w:val="00AC2B93"/>
    <w:rsid w:val="00AC2F53"/>
    <w:rsid w:val="00AC35FB"/>
    <w:rsid w:val="00AC3675"/>
    <w:rsid w:val="00AC3B90"/>
    <w:rsid w:val="00AC4808"/>
    <w:rsid w:val="00AC4C33"/>
    <w:rsid w:val="00AC54A9"/>
    <w:rsid w:val="00AC62E9"/>
    <w:rsid w:val="00AC64A5"/>
    <w:rsid w:val="00AC7B32"/>
    <w:rsid w:val="00AC7B83"/>
    <w:rsid w:val="00AC7C51"/>
    <w:rsid w:val="00AD0D9A"/>
    <w:rsid w:val="00AD13D0"/>
    <w:rsid w:val="00AD20D6"/>
    <w:rsid w:val="00AD2B62"/>
    <w:rsid w:val="00AD2F22"/>
    <w:rsid w:val="00AD41D8"/>
    <w:rsid w:val="00AD4428"/>
    <w:rsid w:val="00AD4DCA"/>
    <w:rsid w:val="00AD5143"/>
    <w:rsid w:val="00AD5457"/>
    <w:rsid w:val="00AD5BED"/>
    <w:rsid w:val="00AD5FBA"/>
    <w:rsid w:val="00AD6822"/>
    <w:rsid w:val="00AD6890"/>
    <w:rsid w:val="00AD6C56"/>
    <w:rsid w:val="00AD766C"/>
    <w:rsid w:val="00AD77FD"/>
    <w:rsid w:val="00AE0B3D"/>
    <w:rsid w:val="00AE0C05"/>
    <w:rsid w:val="00AE15C9"/>
    <w:rsid w:val="00AE314E"/>
    <w:rsid w:val="00AE3791"/>
    <w:rsid w:val="00AE3816"/>
    <w:rsid w:val="00AE3AA9"/>
    <w:rsid w:val="00AE3C12"/>
    <w:rsid w:val="00AE5338"/>
    <w:rsid w:val="00AE5395"/>
    <w:rsid w:val="00AE5CE5"/>
    <w:rsid w:val="00AE7C14"/>
    <w:rsid w:val="00AF182F"/>
    <w:rsid w:val="00AF191F"/>
    <w:rsid w:val="00AF1A06"/>
    <w:rsid w:val="00AF2E13"/>
    <w:rsid w:val="00AF32B8"/>
    <w:rsid w:val="00AF375A"/>
    <w:rsid w:val="00AF404D"/>
    <w:rsid w:val="00AF538E"/>
    <w:rsid w:val="00AF5FC0"/>
    <w:rsid w:val="00AF6E2F"/>
    <w:rsid w:val="00AF7670"/>
    <w:rsid w:val="00AF7C99"/>
    <w:rsid w:val="00B0065C"/>
    <w:rsid w:val="00B007BF"/>
    <w:rsid w:val="00B007E5"/>
    <w:rsid w:val="00B013A4"/>
    <w:rsid w:val="00B01A39"/>
    <w:rsid w:val="00B01A56"/>
    <w:rsid w:val="00B01C9D"/>
    <w:rsid w:val="00B01FBC"/>
    <w:rsid w:val="00B023E7"/>
    <w:rsid w:val="00B02A03"/>
    <w:rsid w:val="00B036F6"/>
    <w:rsid w:val="00B03D8D"/>
    <w:rsid w:val="00B04244"/>
    <w:rsid w:val="00B04E54"/>
    <w:rsid w:val="00B05596"/>
    <w:rsid w:val="00B05651"/>
    <w:rsid w:val="00B05747"/>
    <w:rsid w:val="00B05C94"/>
    <w:rsid w:val="00B06088"/>
    <w:rsid w:val="00B06BDC"/>
    <w:rsid w:val="00B06DE5"/>
    <w:rsid w:val="00B07FBB"/>
    <w:rsid w:val="00B10362"/>
    <w:rsid w:val="00B10C19"/>
    <w:rsid w:val="00B128C4"/>
    <w:rsid w:val="00B12CE5"/>
    <w:rsid w:val="00B12D84"/>
    <w:rsid w:val="00B12E2A"/>
    <w:rsid w:val="00B13FB3"/>
    <w:rsid w:val="00B15210"/>
    <w:rsid w:val="00B15213"/>
    <w:rsid w:val="00B156BB"/>
    <w:rsid w:val="00B15BDF"/>
    <w:rsid w:val="00B1661C"/>
    <w:rsid w:val="00B16A6B"/>
    <w:rsid w:val="00B1782B"/>
    <w:rsid w:val="00B20D01"/>
    <w:rsid w:val="00B20EAD"/>
    <w:rsid w:val="00B21711"/>
    <w:rsid w:val="00B21BE6"/>
    <w:rsid w:val="00B22103"/>
    <w:rsid w:val="00B22240"/>
    <w:rsid w:val="00B22AD0"/>
    <w:rsid w:val="00B22C82"/>
    <w:rsid w:val="00B23905"/>
    <w:rsid w:val="00B240C2"/>
    <w:rsid w:val="00B24222"/>
    <w:rsid w:val="00B25D42"/>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40B7A"/>
    <w:rsid w:val="00B40DE2"/>
    <w:rsid w:val="00B419DF"/>
    <w:rsid w:val="00B4297E"/>
    <w:rsid w:val="00B44F34"/>
    <w:rsid w:val="00B45552"/>
    <w:rsid w:val="00B45F79"/>
    <w:rsid w:val="00B46567"/>
    <w:rsid w:val="00B46CBA"/>
    <w:rsid w:val="00B47328"/>
    <w:rsid w:val="00B5048C"/>
    <w:rsid w:val="00B50EB6"/>
    <w:rsid w:val="00B518AB"/>
    <w:rsid w:val="00B52600"/>
    <w:rsid w:val="00B53367"/>
    <w:rsid w:val="00B54987"/>
    <w:rsid w:val="00B55E7F"/>
    <w:rsid w:val="00B573A9"/>
    <w:rsid w:val="00B57D1C"/>
    <w:rsid w:val="00B60373"/>
    <w:rsid w:val="00B61520"/>
    <w:rsid w:val="00B64198"/>
    <w:rsid w:val="00B64A88"/>
    <w:rsid w:val="00B65642"/>
    <w:rsid w:val="00B66B3A"/>
    <w:rsid w:val="00B67985"/>
    <w:rsid w:val="00B67E55"/>
    <w:rsid w:val="00B70685"/>
    <w:rsid w:val="00B7092F"/>
    <w:rsid w:val="00B716D1"/>
    <w:rsid w:val="00B72C0D"/>
    <w:rsid w:val="00B72FC2"/>
    <w:rsid w:val="00B73BEE"/>
    <w:rsid w:val="00B75048"/>
    <w:rsid w:val="00B759B0"/>
    <w:rsid w:val="00B76035"/>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27DE"/>
    <w:rsid w:val="00B94976"/>
    <w:rsid w:val="00B9579F"/>
    <w:rsid w:val="00B95988"/>
    <w:rsid w:val="00B95B4B"/>
    <w:rsid w:val="00B962A3"/>
    <w:rsid w:val="00B96934"/>
    <w:rsid w:val="00B96AA4"/>
    <w:rsid w:val="00B97167"/>
    <w:rsid w:val="00B973E8"/>
    <w:rsid w:val="00B97492"/>
    <w:rsid w:val="00B975A3"/>
    <w:rsid w:val="00B97AC5"/>
    <w:rsid w:val="00BA005E"/>
    <w:rsid w:val="00BA03F3"/>
    <w:rsid w:val="00BA173C"/>
    <w:rsid w:val="00BA17BB"/>
    <w:rsid w:val="00BA26BA"/>
    <w:rsid w:val="00BA27D5"/>
    <w:rsid w:val="00BA2C76"/>
    <w:rsid w:val="00BA2D99"/>
    <w:rsid w:val="00BA2FAC"/>
    <w:rsid w:val="00BA3B81"/>
    <w:rsid w:val="00BA3ECD"/>
    <w:rsid w:val="00BA5E3B"/>
    <w:rsid w:val="00BA5EF8"/>
    <w:rsid w:val="00BA6755"/>
    <w:rsid w:val="00BA6A68"/>
    <w:rsid w:val="00BA6CB1"/>
    <w:rsid w:val="00BA736A"/>
    <w:rsid w:val="00BB07FF"/>
    <w:rsid w:val="00BB08B4"/>
    <w:rsid w:val="00BB0B60"/>
    <w:rsid w:val="00BB0FD3"/>
    <w:rsid w:val="00BB123D"/>
    <w:rsid w:val="00BB1692"/>
    <w:rsid w:val="00BB2039"/>
    <w:rsid w:val="00BB21E1"/>
    <w:rsid w:val="00BB24C3"/>
    <w:rsid w:val="00BB284A"/>
    <w:rsid w:val="00BB2A9A"/>
    <w:rsid w:val="00BB2BA9"/>
    <w:rsid w:val="00BB2DB5"/>
    <w:rsid w:val="00BB33FF"/>
    <w:rsid w:val="00BB3EF0"/>
    <w:rsid w:val="00BB3FF2"/>
    <w:rsid w:val="00BB4616"/>
    <w:rsid w:val="00BB524E"/>
    <w:rsid w:val="00BB538F"/>
    <w:rsid w:val="00BB547C"/>
    <w:rsid w:val="00BB5CAF"/>
    <w:rsid w:val="00BB683A"/>
    <w:rsid w:val="00BB6B36"/>
    <w:rsid w:val="00BB6C7F"/>
    <w:rsid w:val="00BB7220"/>
    <w:rsid w:val="00BB7A1A"/>
    <w:rsid w:val="00BB7DEA"/>
    <w:rsid w:val="00BB7F9D"/>
    <w:rsid w:val="00BC0997"/>
    <w:rsid w:val="00BC0A00"/>
    <w:rsid w:val="00BC0CB4"/>
    <w:rsid w:val="00BC1BF2"/>
    <w:rsid w:val="00BC3260"/>
    <w:rsid w:val="00BC3558"/>
    <w:rsid w:val="00BC44C3"/>
    <w:rsid w:val="00BC5ECC"/>
    <w:rsid w:val="00BC6293"/>
    <w:rsid w:val="00BC6BCD"/>
    <w:rsid w:val="00BC6EB4"/>
    <w:rsid w:val="00BD1089"/>
    <w:rsid w:val="00BD260C"/>
    <w:rsid w:val="00BD2E8B"/>
    <w:rsid w:val="00BD3129"/>
    <w:rsid w:val="00BD3E72"/>
    <w:rsid w:val="00BD4CE3"/>
    <w:rsid w:val="00BD4ED2"/>
    <w:rsid w:val="00BD4FC4"/>
    <w:rsid w:val="00BD5117"/>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6F8"/>
    <w:rsid w:val="00BE6C32"/>
    <w:rsid w:val="00BE6CFA"/>
    <w:rsid w:val="00BE7E9B"/>
    <w:rsid w:val="00BF0890"/>
    <w:rsid w:val="00BF09B9"/>
    <w:rsid w:val="00BF1097"/>
    <w:rsid w:val="00BF16A7"/>
    <w:rsid w:val="00BF1E80"/>
    <w:rsid w:val="00BF2110"/>
    <w:rsid w:val="00BF24AB"/>
    <w:rsid w:val="00BF3480"/>
    <w:rsid w:val="00BF3E7A"/>
    <w:rsid w:val="00BF3FC3"/>
    <w:rsid w:val="00BF4DB0"/>
    <w:rsid w:val="00BF4DC1"/>
    <w:rsid w:val="00BF4F34"/>
    <w:rsid w:val="00BF557D"/>
    <w:rsid w:val="00BF623F"/>
    <w:rsid w:val="00BF63C4"/>
    <w:rsid w:val="00BF749A"/>
    <w:rsid w:val="00BF7B80"/>
    <w:rsid w:val="00C00279"/>
    <w:rsid w:val="00C00374"/>
    <w:rsid w:val="00C014CC"/>
    <w:rsid w:val="00C01EBB"/>
    <w:rsid w:val="00C0221A"/>
    <w:rsid w:val="00C02CBF"/>
    <w:rsid w:val="00C02D1E"/>
    <w:rsid w:val="00C030AD"/>
    <w:rsid w:val="00C036FA"/>
    <w:rsid w:val="00C03B32"/>
    <w:rsid w:val="00C04698"/>
    <w:rsid w:val="00C052C0"/>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286A"/>
    <w:rsid w:val="00C230F3"/>
    <w:rsid w:val="00C23A5F"/>
    <w:rsid w:val="00C23B64"/>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5678"/>
    <w:rsid w:val="00C368CA"/>
    <w:rsid w:val="00C37BAD"/>
    <w:rsid w:val="00C405A0"/>
    <w:rsid w:val="00C418E5"/>
    <w:rsid w:val="00C41E5E"/>
    <w:rsid w:val="00C426F6"/>
    <w:rsid w:val="00C433DB"/>
    <w:rsid w:val="00C43D34"/>
    <w:rsid w:val="00C447D5"/>
    <w:rsid w:val="00C44D2E"/>
    <w:rsid w:val="00C4535F"/>
    <w:rsid w:val="00C455E7"/>
    <w:rsid w:val="00C45838"/>
    <w:rsid w:val="00C45F07"/>
    <w:rsid w:val="00C465D5"/>
    <w:rsid w:val="00C47795"/>
    <w:rsid w:val="00C47D2A"/>
    <w:rsid w:val="00C506B1"/>
    <w:rsid w:val="00C51927"/>
    <w:rsid w:val="00C51BEC"/>
    <w:rsid w:val="00C52A0A"/>
    <w:rsid w:val="00C52FC6"/>
    <w:rsid w:val="00C5338A"/>
    <w:rsid w:val="00C538C4"/>
    <w:rsid w:val="00C542DC"/>
    <w:rsid w:val="00C552C0"/>
    <w:rsid w:val="00C57F56"/>
    <w:rsid w:val="00C60E98"/>
    <w:rsid w:val="00C61498"/>
    <w:rsid w:val="00C61A0A"/>
    <w:rsid w:val="00C61DC0"/>
    <w:rsid w:val="00C624EF"/>
    <w:rsid w:val="00C62722"/>
    <w:rsid w:val="00C634C2"/>
    <w:rsid w:val="00C64D69"/>
    <w:rsid w:val="00C6502B"/>
    <w:rsid w:val="00C651D0"/>
    <w:rsid w:val="00C6547B"/>
    <w:rsid w:val="00C656BF"/>
    <w:rsid w:val="00C660B1"/>
    <w:rsid w:val="00C66FEC"/>
    <w:rsid w:val="00C674C6"/>
    <w:rsid w:val="00C67827"/>
    <w:rsid w:val="00C67BE0"/>
    <w:rsid w:val="00C70F72"/>
    <w:rsid w:val="00C726B1"/>
    <w:rsid w:val="00C72B17"/>
    <w:rsid w:val="00C73633"/>
    <w:rsid w:val="00C7432B"/>
    <w:rsid w:val="00C74400"/>
    <w:rsid w:val="00C74B96"/>
    <w:rsid w:val="00C7508D"/>
    <w:rsid w:val="00C75CF6"/>
    <w:rsid w:val="00C767A5"/>
    <w:rsid w:val="00C77B88"/>
    <w:rsid w:val="00C77FBB"/>
    <w:rsid w:val="00C80155"/>
    <w:rsid w:val="00C80179"/>
    <w:rsid w:val="00C80617"/>
    <w:rsid w:val="00C82573"/>
    <w:rsid w:val="00C82735"/>
    <w:rsid w:val="00C830D0"/>
    <w:rsid w:val="00C848AF"/>
    <w:rsid w:val="00C85C5F"/>
    <w:rsid w:val="00C86898"/>
    <w:rsid w:val="00C86E85"/>
    <w:rsid w:val="00C87928"/>
    <w:rsid w:val="00C9033B"/>
    <w:rsid w:val="00C90F4E"/>
    <w:rsid w:val="00C91234"/>
    <w:rsid w:val="00C912F7"/>
    <w:rsid w:val="00C921B5"/>
    <w:rsid w:val="00C92ECC"/>
    <w:rsid w:val="00C9357C"/>
    <w:rsid w:val="00C94263"/>
    <w:rsid w:val="00C94323"/>
    <w:rsid w:val="00C9548F"/>
    <w:rsid w:val="00C9598D"/>
    <w:rsid w:val="00C96342"/>
    <w:rsid w:val="00C96814"/>
    <w:rsid w:val="00C976AD"/>
    <w:rsid w:val="00C97E09"/>
    <w:rsid w:val="00CA017B"/>
    <w:rsid w:val="00CA0AED"/>
    <w:rsid w:val="00CA1141"/>
    <w:rsid w:val="00CA1D26"/>
    <w:rsid w:val="00CA2902"/>
    <w:rsid w:val="00CA41C3"/>
    <w:rsid w:val="00CA5041"/>
    <w:rsid w:val="00CA516A"/>
    <w:rsid w:val="00CA6A53"/>
    <w:rsid w:val="00CA6CB5"/>
    <w:rsid w:val="00CA6DAC"/>
    <w:rsid w:val="00CA79B4"/>
    <w:rsid w:val="00CB0A02"/>
    <w:rsid w:val="00CB0E15"/>
    <w:rsid w:val="00CB1569"/>
    <w:rsid w:val="00CB15D0"/>
    <w:rsid w:val="00CB226C"/>
    <w:rsid w:val="00CB2696"/>
    <w:rsid w:val="00CB2A3F"/>
    <w:rsid w:val="00CB400D"/>
    <w:rsid w:val="00CB4703"/>
    <w:rsid w:val="00CB47A9"/>
    <w:rsid w:val="00CB4B56"/>
    <w:rsid w:val="00CB4E31"/>
    <w:rsid w:val="00CB6416"/>
    <w:rsid w:val="00CB6AE2"/>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B7E"/>
    <w:rsid w:val="00CD218A"/>
    <w:rsid w:val="00CD246D"/>
    <w:rsid w:val="00CD277A"/>
    <w:rsid w:val="00CD293F"/>
    <w:rsid w:val="00CD2CD3"/>
    <w:rsid w:val="00CD367E"/>
    <w:rsid w:val="00CD3D54"/>
    <w:rsid w:val="00CD5225"/>
    <w:rsid w:val="00CD63D5"/>
    <w:rsid w:val="00CD64BE"/>
    <w:rsid w:val="00CD6F08"/>
    <w:rsid w:val="00CD6F10"/>
    <w:rsid w:val="00CD7002"/>
    <w:rsid w:val="00CE04BF"/>
    <w:rsid w:val="00CE0900"/>
    <w:rsid w:val="00CE0BE5"/>
    <w:rsid w:val="00CE0EF0"/>
    <w:rsid w:val="00CE1887"/>
    <w:rsid w:val="00CE1FB3"/>
    <w:rsid w:val="00CE26A7"/>
    <w:rsid w:val="00CE2E41"/>
    <w:rsid w:val="00CE2F78"/>
    <w:rsid w:val="00CE36AE"/>
    <w:rsid w:val="00CE38DB"/>
    <w:rsid w:val="00CE4A69"/>
    <w:rsid w:val="00CE5867"/>
    <w:rsid w:val="00CF04CB"/>
    <w:rsid w:val="00CF1170"/>
    <w:rsid w:val="00CF1632"/>
    <w:rsid w:val="00CF1645"/>
    <w:rsid w:val="00CF174E"/>
    <w:rsid w:val="00CF197A"/>
    <w:rsid w:val="00CF1CCF"/>
    <w:rsid w:val="00CF332B"/>
    <w:rsid w:val="00CF40F7"/>
    <w:rsid w:val="00CF5DFD"/>
    <w:rsid w:val="00CF6246"/>
    <w:rsid w:val="00CF6572"/>
    <w:rsid w:val="00CF68B7"/>
    <w:rsid w:val="00CF7034"/>
    <w:rsid w:val="00CF75BB"/>
    <w:rsid w:val="00CF763F"/>
    <w:rsid w:val="00CF775E"/>
    <w:rsid w:val="00D0001D"/>
    <w:rsid w:val="00D007C8"/>
    <w:rsid w:val="00D01D3F"/>
    <w:rsid w:val="00D02001"/>
    <w:rsid w:val="00D02845"/>
    <w:rsid w:val="00D033D7"/>
    <w:rsid w:val="00D05133"/>
    <w:rsid w:val="00D057C3"/>
    <w:rsid w:val="00D061FB"/>
    <w:rsid w:val="00D0664D"/>
    <w:rsid w:val="00D06BE7"/>
    <w:rsid w:val="00D07404"/>
    <w:rsid w:val="00D0749D"/>
    <w:rsid w:val="00D0769C"/>
    <w:rsid w:val="00D076F1"/>
    <w:rsid w:val="00D1063E"/>
    <w:rsid w:val="00D10815"/>
    <w:rsid w:val="00D114AB"/>
    <w:rsid w:val="00D11C31"/>
    <w:rsid w:val="00D12961"/>
    <w:rsid w:val="00D13440"/>
    <w:rsid w:val="00D13F59"/>
    <w:rsid w:val="00D14ABC"/>
    <w:rsid w:val="00D14FF6"/>
    <w:rsid w:val="00D152BE"/>
    <w:rsid w:val="00D15EBB"/>
    <w:rsid w:val="00D1646F"/>
    <w:rsid w:val="00D168F3"/>
    <w:rsid w:val="00D17650"/>
    <w:rsid w:val="00D177B6"/>
    <w:rsid w:val="00D17F7A"/>
    <w:rsid w:val="00D21265"/>
    <w:rsid w:val="00D21D69"/>
    <w:rsid w:val="00D21F94"/>
    <w:rsid w:val="00D21F9D"/>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B7C"/>
    <w:rsid w:val="00D37876"/>
    <w:rsid w:val="00D37F39"/>
    <w:rsid w:val="00D403AF"/>
    <w:rsid w:val="00D4130B"/>
    <w:rsid w:val="00D435F7"/>
    <w:rsid w:val="00D437E4"/>
    <w:rsid w:val="00D43D47"/>
    <w:rsid w:val="00D44894"/>
    <w:rsid w:val="00D44A44"/>
    <w:rsid w:val="00D45A2E"/>
    <w:rsid w:val="00D46600"/>
    <w:rsid w:val="00D46D28"/>
    <w:rsid w:val="00D47258"/>
    <w:rsid w:val="00D47748"/>
    <w:rsid w:val="00D47992"/>
    <w:rsid w:val="00D50750"/>
    <w:rsid w:val="00D50C03"/>
    <w:rsid w:val="00D51420"/>
    <w:rsid w:val="00D51652"/>
    <w:rsid w:val="00D52ED0"/>
    <w:rsid w:val="00D5345B"/>
    <w:rsid w:val="00D53E8E"/>
    <w:rsid w:val="00D54716"/>
    <w:rsid w:val="00D55AD6"/>
    <w:rsid w:val="00D55ADF"/>
    <w:rsid w:val="00D55CCC"/>
    <w:rsid w:val="00D55E1D"/>
    <w:rsid w:val="00D55FC1"/>
    <w:rsid w:val="00D563B0"/>
    <w:rsid w:val="00D5673A"/>
    <w:rsid w:val="00D57E2C"/>
    <w:rsid w:val="00D57FEF"/>
    <w:rsid w:val="00D60A05"/>
    <w:rsid w:val="00D60B24"/>
    <w:rsid w:val="00D60CF8"/>
    <w:rsid w:val="00D61227"/>
    <w:rsid w:val="00D614DE"/>
    <w:rsid w:val="00D61ABB"/>
    <w:rsid w:val="00D6247E"/>
    <w:rsid w:val="00D63503"/>
    <w:rsid w:val="00D63AEC"/>
    <w:rsid w:val="00D6467A"/>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2C78"/>
    <w:rsid w:val="00D73473"/>
    <w:rsid w:val="00D7402F"/>
    <w:rsid w:val="00D7428B"/>
    <w:rsid w:val="00D7440B"/>
    <w:rsid w:val="00D74DB8"/>
    <w:rsid w:val="00D74F88"/>
    <w:rsid w:val="00D7515E"/>
    <w:rsid w:val="00D7602D"/>
    <w:rsid w:val="00D766C9"/>
    <w:rsid w:val="00D77B63"/>
    <w:rsid w:val="00D77C9A"/>
    <w:rsid w:val="00D820B3"/>
    <w:rsid w:val="00D82407"/>
    <w:rsid w:val="00D839DA"/>
    <w:rsid w:val="00D8405C"/>
    <w:rsid w:val="00D84EE5"/>
    <w:rsid w:val="00D8510B"/>
    <w:rsid w:val="00D85133"/>
    <w:rsid w:val="00D855CF"/>
    <w:rsid w:val="00D85884"/>
    <w:rsid w:val="00D86B94"/>
    <w:rsid w:val="00D86ECC"/>
    <w:rsid w:val="00D8755F"/>
    <w:rsid w:val="00D87AD1"/>
    <w:rsid w:val="00D91E6D"/>
    <w:rsid w:val="00D9263E"/>
    <w:rsid w:val="00D9281D"/>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36B5"/>
    <w:rsid w:val="00DA4F30"/>
    <w:rsid w:val="00DA5187"/>
    <w:rsid w:val="00DA682D"/>
    <w:rsid w:val="00DA6BFA"/>
    <w:rsid w:val="00DB02B5"/>
    <w:rsid w:val="00DB1410"/>
    <w:rsid w:val="00DB1905"/>
    <w:rsid w:val="00DB2ECC"/>
    <w:rsid w:val="00DB2EF0"/>
    <w:rsid w:val="00DB3EC1"/>
    <w:rsid w:val="00DB4117"/>
    <w:rsid w:val="00DB47FA"/>
    <w:rsid w:val="00DB5247"/>
    <w:rsid w:val="00DB6132"/>
    <w:rsid w:val="00DB66B2"/>
    <w:rsid w:val="00DB72D7"/>
    <w:rsid w:val="00DB79BE"/>
    <w:rsid w:val="00DC05DA"/>
    <w:rsid w:val="00DC0C78"/>
    <w:rsid w:val="00DC22FF"/>
    <w:rsid w:val="00DC287F"/>
    <w:rsid w:val="00DC2EAC"/>
    <w:rsid w:val="00DC30BD"/>
    <w:rsid w:val="00DC3129"/>
    <w:rsid w:val="00DC394A"/>
    <w:rsid w:val="00DC3F39"/>
    <w:rsid w:val="00DC43EB"/>
    <w:rsid w:val="00DC494F"/>
    <w:rsid w:val="00DC4C10"/>
    <w:rsid w:val="00DC547E"/>
    <w:rsid w:val="00DC66FF"/>
    <w:rsid w:val="00DC7F46"/>
    <w:rsid w:val="00DD0D61"/>
    <w:rsid w:val="00DD1A5F"/>
    <w:rsid w:val="00DD1BA9"/>
    <w:rsid w:val="00DD2612"/>
    <w:rsid w:val="00DD37D9"/>
    <w:rsid w:val="00DD3B86"/>
    <w:rsid w:val="00DD3E0A"/>
    <w:rsid w:val="00DD3FA2"/>
    <w:rsid w:val="00DD3FC4"/>
    <w:rsid w:val="00DD4594"/>
    <w:rsid w:val="00DD45B0"/>
    <w:rsid w:val="00DD463E"/>
    <w:rsid w:val="00DD46FC"/>
    <w:rsid w:val="00DD4A8A"/>
    <w:rsid w:val="00DD592B"/>
    <w:rsid w:val="00DD5BD3"/>
    <w:rsid w:val="00DD66B3"/>
    <w:rsid w:val="00DE0509"/>
    <w:rsid w:val="00DE0BCF"/>
    <w:rsid w:val="00DE0BEC"/>
    <w:rsid w:val="00DE0E25"/>
    <w:rsid w:val="00DE0F2D"/>
    <w:rsid w:val="00DE181B"/>
    <w:rsid w:val="00DE1D37"/>
    <w:rsid w:val="00DE4FA3"/>
    <w:rsid w:val="00DE5265"/>
    <w:rsid w:val="00DE62C7"/>
    <w:rsid w:val="00DE6C48"/>
    <w:rsid w:val="00DE7F08"/>
    <w:rsid w:val="00DE7FA3"/>
    <w:rsid w:val="00DF0530"/>
    <w:rsid w:val="00DF0BD6"/>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C9C"/>
    <w:rsid w:val="00E05D88"/>
    <w:rsid w:val="00E05F06"/>
    <w:rsid w:val="00E067DB"/>
    <w:rsid w:val="00E07521"/>
    <w:rsid w:val="00E10B4A"/>
    <w:rsid w:val="00E119D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496B"/>
    <w:rsid w:val="00E25DC5"/>
    <w:rsid w:val="00E26190"/>
    <w:rsid w:val="00E27C31"/>
    <w:rsid w:val="00E307E9"/>
    <w:rsid w:val="00E30DA3"/>
    <w:rsid w:val="00E310E1"/>
    <w:rsid w:val="00E313AA"/>
    <w:rsid w:val="00E319CF"/>
    <w:rsid w:val="00E31E54"/>
    <w:rsid w:val="00E327A3"/>
    <w:rsid w:val="00E32A9C"/>
    <w:rsid w:val="00E34135"/>
    <w:rsid w:val="00E355AA"/>
    <w:rsid w:val="00E371CE"/>
    <w:rsid w:val="00E37DEB"/>
    <w:rsid w:val="00E406FC"/>
    <w:rsid w:val="00E41AAB"/>
    <w:rsid w:val="00E41B97"/>
    <w:rsid w:val="00E442D7"/>
    <w:rsid w:val="00E45669"/>
    <w:rsid w:val="00E4585F"/>
    <w:rsid w:val="00E465D8"/>
    <w:rsid w:val="00E469EE"/>
    <w:rsid w:val="00E46F0E"/>
    <w:rsid w:val="00E4711F"/>
    <w:rsid w:val="00E47EF7"/>
    <w:rsid w:val="00E51486"/>
    <w:rsid w:val="00E52DF0"/>
    <w:rsid w:val="00E537D4"/>
    <w:rsid w:val="00E53DEA"/>
    <w:rsid w:val="00E53EE2"/>
    <w:rsid w:val="00E543BE"/>
    <w:rsid w:val="00E54970"/>
    <w:rsid w:val="00E55900"/>
    <w:rsid w:val="00E569CD"/>
    <w:rsid w:val="00E56C9D"/>
    <w:rsid w:val="00E56E3D"/>
    <w:rsid w:val="00E57877"/>
    <w:rsid w:val="00E57C47"/>
    <w:rsid w:val="00E57C7E"/>
    <w:rsid w:val="00E60466"/>
    <w:rsid w:val="00E6072D"/>
    <w:rsid w:val="00E6108A"/>
    <w:rsid w:val="00E620F7"/>
    <w:rsid w:val="00E62E62"/>
    <w:rsid w:val="00E633FE"/>
    <w:rsid w:val="00E63B41"/>
    <w:rsid w:val="00E63F91"/>
    <w:rsid w:val="00E63FCB"/>
    <w:rsid w:val="00E64446"/>
    <w:rsid w:val="00E644E6"/>
    <w:rsid w:val="00E64858"/>
    <w:rsid w:val="00E64D9F"/>
    <w:rsid w:val="00E66D1A"/>
    <w:rsid w:val="00E671D9"/>
    <w:rsid w:val="00E67724"/>
    <w:rsid w:val="00E67777"/>
    <w:rsid w:val="00E7019C"/>
    <w:rsid w:val="00E702A2"/>
    <w:rsid w:val="00E70ED7"/>
    <w:rsid w:val="00E71523"/>
    <w:rsid w:val="00E71706"/>
    <w:rsid w:val="00E71782"/>
    <w:rsid w:val="00E71BF1"/>
    <w:rsid w:val="00E71F29"/>
    <w:rsid w:val="00E720C5"/>
    <w:rsid w:val="00E72435"/>
    <w:rsid w:val="00E72EF5"/>
    <w:rsid w:val="00E73282"/>
    <w:rsid w:val="00E73295"/>
    <w:rsid w:val="00E73A68"/>
    <w:rsid w:val="00E75FA6"/>
    <w:rsid w:val="00E766B4"/>
    <w:rsid w:val="00E766D3"/>
    <w:rsid w:val="00E81904"/>
    <w:rsid w:val="00E81C94"/>
    <w:rsid w:val="00E81E33"/>
    <w:rsid w:val="00E81EA7"/>
    <w:rsid w:val="00E81F0A"/>
    <w:rsid w:val="00E82F6D"/>
    <w:rsid w:val="00E82FAC"/>
    <w:rsid w:val="00E83BC9"/>
    <w:rsid w:val="00E85391"/>
    <w:rsid w:val="00E86A5E"/>
    <w:rsid w:val="00E86ECC"/>
    <w:rsid w:val="00E86FAE"/>
    <w:rsid w:val="00E87A16"/>
    <w:rsid w:val="00E90568"/>
    <w:rsid w:val="00E91245"/>
    <w:rsid w:val="00E9154F"/>
    <w:rsid w:val="00E91BDB"/>
    <w:rsid w:val="00E91E03"/>
    <w:rsid w:val="00E92CC1"/>
    <w:rsid w:val="00E93152"/>
    <w:rsid w:val="00E936C3"/>
    <w:rsid w:val="00E94262"/>
    <w:rsid w:val="00E94C94"/>
    <w:rsid w:val="00E94D41"/>
    <w:rsid w:val="00E9595C"/>
    <w:rsid w:val="00E95CBE"/>
    <w:rsid w:val="00E95DCE"/>
    <w:rsid w:val="00E964D1"/>
    <w:rsid w:val="00E96612"/>
    <w:rsid w:val="00E9679B"/>
    <w:rsid w:val="00E96F22"/>
    <w:rsid w:val="00E97681"/>
    <w:rsid w:val="00E97D8C"/>
    <w:rsid w:val="00EA09BF"/>
    <w:rsid w:val="00EA0AE9"/>
    <w:rsid w:val="00EA1287"/>
    <w:rsid w:val="00EA1336"/>
    <w:rsid w:val="00EA171B"/>
    <w:rsid w:val="00EA20DF"/>
    <w:rsid w:val="00EA2700"/>
    <w:rsid w:val="00EA270B"/>
    <w:rsid w:val="00EA2DB8"/>
    <w:rsid w:val="00EA2E24"/>
    <w:rsid w:val="00EA3720"/>
    <w:rsid w:val="00EA4817"/>
    <w:rsid w:val="00EA4A4F"/>
    <w:rsid w:val="00EA56D5"/>
    <w:rsid w:val="00EA5744"/>
    <w:rsid w:val="00EA5996"/>
    <w:rsid w:val="00EA6824"/>
    <w:rsid w:val="00EA68B5"/>
    <w:rsid w:val="00EA6975"/>
    <w:rsid w:val="00EA7A5E"/>
    <w:rsid w:val="00EB0122"/>
    <w:rsid w:val="00EB2143"/>
    <w:rsid w:val="00EB35B6"/>
    <w:rsid w:val="00EB368D"/>
    <w:rsid w:val="00EB3D87"/>
    <w:rsid w:val="00EB3EFF"/>
    <w:rsid w:val="00EB42A3"/>
    <w:rsid w:val="00EB47C5"/>
    <w:rsid w:val="00EB4D20"/>
    <w:rsid w:val="00EB4E6F"/>
    <w:rsid w:val="00EB4EA9"/>
    <w:rsid w:val="00EB5561"/>
    <w:rsid w:val="00EB5D40"/>
    <w:rsid w:val="00EB7500"/>
    <w:rsid w:val="00EB75CE"/>
    <w:rsid w:val="00EB7B22"/>
    <w:rsid w:val="00EC09FD"/>
    <w:rsid w:val="00EC17A8"/>
    <w:rsid w:val="00EC23F7"/>
    <w:rsid w:val="00EC24C4"/>
    <w:rsid w:val="00EC3348"/>
    <w:rsid w:val="00EC40D1"/>
    <w:rsid w:val="00EC4682"/>
    <w:rsid w:val="00EC4D66"/>
    <w:rsid w:val="00EC5297"/>
    <w:rsid w:val="00EC5331"/>
    <w:rsid w:val="00EC5613"/>
    <w:rsid w:val="00EC5F23"/>
    <w:rsid w:val="00EC63FD"/>
    <w:rsid w:val="00EC654D"/>
    <w:rsid w:val="00EC6F96"/>
    <w:rsid w:val="00EC7622"/>
    <w:rsid w:val="00ED2831"/>
    <w:rsid w:val="00ED2972"/>
    <w:rsid w:val="00ED2A9F"/>
    <w:rsid w:val="00ED3233"/>
    <w:rsid w:val="00ED3289"/>
    <w:rsid w:val="00ED3421"/>
    <w:rsid w:val="00ED3A7E"/>
    <w:rsid w:val="00ED3E32"/>
    <w:rsid w:val="00ED40DA"/>
    <w:rsid w:val="00ED415D"/>
    <w:rsid w:val="00ED4D56"/>
    <w:rsid w:val="00ED4E8C"/>
    <w:rsid w:val="00ED4F08"/>
    <w:rsid w:val="00ED5AC9"/>
    <w:rsid w:val="00ED5EAD"/>
    <w:rsid w:val="00ED65C0"/>
    <w:rsid w:val="00ED669B"/>
    <w:rsid w:val="00ED6ED7"/>
    <w:rsid w:val="00ED72AC"/>
    <w:rsid w:val="00ED7B41"/>
    <w:rsid w:val="00EE043D"/>
    <w:rsid w:val="00EE21E1"/>
    <w:rsid w:val="00EE29DE"/>
    <w:rsid w:val="00EE2AA8"/>
    <w:rsid w:val="00EE335E"/>
    <w:rsid w:val="00EE38DF"/>
    <w:rsid w:val="00EE3BA3"/>
    <w:rsid w:val="00EE3FA4"/>
    <w:rsid w:val="00EE438A"/>
    <w:rsid w:val="00EE4B9A"/>
    <w:rsid w:val="00EE5A8A"/>
    <w:rsid w:val="00EE5F6C"/>
    <w:rsid w:val="00EE668B"/>
    <w:rsid w:val="00EE7108"/>
    <w:rsid w:val="00EE76F5"/>
    <w:rsid w:val="00EE781F"/>
    <w:rsid w:val="00EF12D0"/>
    <w:rsid w:val="00EF13D6"/>
    <w:rsid w:val="00EF156A"/>
    <w:rsid w:val="00EF1B9B"/>
    <w:rsid w:val="00EF264F"/>
    <w:rsid w:val="00EF27F9"/>
    <w:rsid w:val="00EF2D37"/>
    <w:rsid w:val="00EF4594"/>
    <w:rsid w:val="00EF49C4"/>
    <w:rsid w:val="00EF4AEF"/>
    <w:rsid w:val="00EF4CFE"/>
    <w:rsid w:val="00EF549F"/>
    <w:rsid w:val="00EF6B51"/>
    <w:rsid w:val="00EF7188"/>
    <w:rsid w:val="00EF74D3"/>
    <w:rsid w:val="00EF7C45"/>
    <w:rsid w:val="00F00967"/>
    <w:rsid w:val="00F022B1"/>
    <w:rsid w:val="00F02855"/>
    <w:rsid w:val="00F02DB8"/>
    <w:rsid w:val="00F03969"/>
    <w:rsid w:val="00F0494E"/>
    <w:rsid w:val="00F05327"/>
    <w:rsid w:val="00F05F50"/>
    <w:rsid w:val="00F063BE"/>
    <w:rsid w:val="00F0678E"/>
    <w:rsid w:val="00F0716F"/>
    <w:rsid w:val="00F103EC"/>
    <w:rsid w:val="00F104D2"/>
    <w:rsid w:val="00F104FE"/>
    <w:rsid w:val="00F10DB9"/>
    <w:rsid w:val="00F10F62"/>
    <w:rsid w:val="00F11650"/>
    <w:rsid w:val="00F118B2"/>
    <w:rsid w:val="00F11960"/>
    <w:rsid w:val="00F133BC"/>
    <w:rsid w:val="00F140FE"/>
    <w:rsid w:val="00F147D3"/>
    <w:rsid w:val="00F1496B"/>
    <w:rsid w:val="00F14B5D"/>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4B02"/>
    <w:rsid w:val="00F46482"/>
    <w:rsid w:val="00F469D5"/>
    <w:rsid w:val="00F46F34"/>
    <w:rsid w:val="00F47592"/>
    <w:rsid w:val="00F47B2E"/>
    <w:rsid w:val="00F5021E"/>
    <w:rsid w:val="00F50721"/>
    <w:rsid w:val="00F515D2"/>
    <w:rsid w:val="00F522D3"/>
    <w:rsid w:val="00F52BB9"/>
    <w:rsid w:val="00F52F60"/>
    <w:rsid w:val="00F5306F"/>
    <w:rsid w:val="00F53563"/>
    <w:rsid w:val="00F536F8"/>
    <w:rsid w:val="00F53D29"/>
    <w:rsid w:val="00F540B8"/>
    <w:rsid w:val="00F5412C"/>
    <w:rsid w:val="00F54277"/>
    <w:rsid w:val="00F559ED"/>
    <w:rsid w:val="00F5723F"/>
    <w:rsid w:val="00F572C0"/>
    <w:rsid w:val="00F60BD8"/>
    <w:rsid w:val="00F6246A"/>
    <w:rsid w:val="00F6266E"/>
    <w:rsid w:val="00F62831"/>
    <w:rsid w:val="00F628B8"/>
    <w:rsid w:val="00F64136"/>
    <w:rsid w:val="00F648C2"/>
    <w:rsid w:val="00F64B40"/>
    <w:rsid w:val="00F65934"/>
    <w:rsid w:val="00F65A81"/>
    <w:rsid w:val="00F6671F"/>
    <w:rsid w:val="00F66C9D"/>
    <w:rsid w:val="00F670D5"/>
    <w:rsid w:val="00F67544"/>
    <w:rsid w:val="00F67C5D"/>
    <w:rsid w:val="00F7037D"/>
    <w:rsid w:val="00F70557"/>
    <w:rsid w:val="00F70E2D"/>
    <w:rsid w:val="00F71508"/>
    <w:rsid w:val="00F72869"/>
    <w:rsid w:val="00F7459A"/>
    <w:rsid w:val="00F75291"/>
    <w:rsid w:val="00F75416"/>
    <w:rsid w:val="00F7572B"/>
    <w:rsid w:val="00F763A5"/>
    <w:rsid w:val="00F76511"/>
    <w:rsid w:val="00F77161"/>
    <w:rsid w:val="00F771CB"/>
    <w:rsid w:val="00F77C9E"/>
    <w:rsid w:val="00F77D7D"/>
    <w:rsid w:val="00F81313"/>
    <w:rsid w:val="00F81388"/>
    <w:rsid w:val="00F81889"/>
    <w:rsid w:val="00F81A32"/>
    <w:rsid w:val="00F82768"/>
    <w:rsid w:val="00F83139"/>
    <w:rsid w:val="00F83473"/>
    <w:rsid w:val="00F83AA7"/>
    <w:rsid w:val="00F83C85"/>
    <w:rsid w:val="00F84957"/>
    <w:rsid w:val="00F84C4C"/>
    <w:rsid w:val="00F85570"/>
    <w:rsid w:val="00F86097"/>
    <w:rsid w:val="00F86CBB"/>
    <w:rsid w:val="00F87037"/>
    <w:rsid w:val="00F87679"/>
    <w:rsid w:val="00F87B0D"/>
    <w:rsid w:val="00F912BE"/>
    <w:rsid w:val="00F91A1F"/>
    <w:rsid w:val="00F920FF"/>
    <w:rsid w:val="00F92565"/>
    <w:rsid w:val="00F92C98"/>
    <w:rsid w:val="00F939E8"/>
    <w:rsid w:val="00F941D3"/>
    <w:rsid w:val="00F946F7"/>
    <w:rsid w:val="00F95768"/>
    <w:rsid w:val="00F95D9C"/>
    <w:rsid w:val="00F9610C"/>
    <w:rsid w:val="00F968CB"/>
    <w:rsid w:val="00F969AC"/>
    <w:rsid w:val="00F97D75"/>
    <w:rsid w:val="00F97FB1"/>
    <w:rsid w:val="00FA05CE"/>
    <w:rsid w:val="00FA0BAF"/>
    <w:rsid w:val="00FA0E55"/>
    <w:rsid w:val="00FA255C"/>
    <w:rsid w:val="00FA28AB"/>
    <w:rsid w:val="00FA319B"/>
    <w:rsid w:val="00FA42C3"/>
    <w:rsid w:val="00FA460D"/>
    <w:rsid w:val="00FA4CD0"/>
    <w:rsid w:val="00FA4DBD"/>
    <w:rsid w:val="00FA5253"/>
    <w:rsid w:val="00FA6074"/>
    <w:rsid w:val="00FA6338"/>
    <w:rsid w:val="00FA6CF0"/>
    <w:rsid w:val="00FA6DD7"/>
    <w:rsid w:val="00FA73FF"/>
    <w:rsid w:val="00FA7842"/>
    <w:rsid w:val="00FB0442"/>
    <w:rsid w:val="00FB07D0"/>
    <w:rsid w:val="00FB0999"/>
    <w:rsid w:val="00FB1DD2"/>
    <w:rsid w:val="00FB212F"/>
    <w:rsid w:val="00FB3195"/>
    <w:rsid w:val="00FB340F"/>
    <w:rsid w:val="00FB345A"/>
    <w:rsid w:val="00FB3DC8"/>
    <w:rsid w:val="00FB3F04"/>
    <w:rsid w:val="00FB3FA8"/>
    <w:rsid w:val="00FB4145"/>
    <w:rsid w:val="00FB42BC"/>
    <w:rsid w:val="00FB4666"/>
    <w:rsid w:val="00FB4C8A"/>
    <w:rsid w:val="00FB4EE5"/>
    <w:rsid w:val="00FB63BA"/>
    <w:rsid w:val="00FB7EA0"/>
    <w:rsid w:val="00FC04A8"/>
    <w:rsid w:val="00FC1017"/>
    <w:rsid w:val="00FC1295"/>
    <w:rsid w:val="00FC28D0"/>
    <w:rsid w:val="00FC29A7"/>
    <w:rsid w:val="00FC3250"/>
    <w:rsid w:val="00FC3739"/>
    <w:rsid w:val="00FC405B"/>
    <w:rsid w:val="00FC45F8"/>
    <w:rsid w:val="00FC4792"/>
    <w:rsid w:val="00FC48EA"/>
    <w:rsid w:val="00FC4DE7"/>
    <w:rsid w:val="00FC50E0"/>
    <w:rsid w:val="00FC5597"/>
    <w:rsid w:val="00FC6F86"/>
    <w:rsid w:val="00FD01C4"/>
    <w:rsid w:val="00FD037F"/>
    <w:rsid w:val="00FD1651"/>
    <w:rsid w:val="00FD2228"/>
    <w:rsid w:val="00FD347B"/>
    <w:rsid w:val="00FD3E9C"/>
    <w:rsid w:val="00FD476F"/>
    <w:rsid w:val="00FD5061"/>
    <w:rsid w:val="00FD5B21"/>
    <w:rsid w:val="00FD5FF1"/>
    <w:rsid w:val="00FD648A"/>
    <w:rsid w:val="00FD751C"/>
    <w:rsid w:val="00FD76BF"/>
    <w:rsid w:val="00FD77F0"/>
    <w:rsid w:val="00FD79F4"/>
    <w:rsid w:val="00FE10B1"/>
    <w:rsid w:val="00FE1747"/>
    <w:rsid w:val="00FE33EB"/>
    <w:rsid w:val="00FE36FF"/>
    <w:rsid w:val="00FE397B"/>
    <w:rsid w:val="00FE3EA0"/>
    <w:rsid w:val="00FE4A31"/>
    <w:rsid w:val="00FE4E15"/>
    <w:rsid w:val="00FE5917"/>
    <w:rsid w:val="00FE59EF"/>
    <w:rsid w:val="00FE6636"/>
    <w:rsid w:val="00FE6A30"/>
    <w:rsid w:val="00FE6D6E"/>
    <w:rsid w:val="00FE6F3A"/>
    <w:rsid w:val="00FE77D8"/>
    <w:rsid w:val="00FE7B69"/>
    <w:rsid w:val="00FF18F7"/>
    <w:rsid w:val="00FF1BE1"/>
    <w:rsid w:val="00FF29E3"/>
    <w:rsid w:val="00FF2F0E"/>
    <w:rsid w:val="00FF3910"/>
    <w:rsid w:val="00FF399B"/>
    <w:rsid w:val="00FF3B21"/>
    <w:rsid w:val="00FF3EB4"/>
    <w:rsid w:val="00FF404A"/>
    <w:rsid w:val="00FF4778"/>
    <w:rsid w:val="00FF7DA4"/>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EED"/>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6308D5"/>
    <w:pPr>
      <w:widowControl w:val="0"/>
      <w:numPr>
        <w:ilvl w:val="2"/>
        <w:numId w:val="16"/>
      </w:numPr>
      <w:spacing w:before="240" w:after="240"/>
      <w:outlineLvl w:val="2"/>
    </w:pPr>
    <w:rPr>
      <w:rFonts w:ascii="Cambria" w:eastAsiaTheme="minorHAnsi" w:hAnsi="Cambria"/>
      <w:b/>
      <w:color w:val="C00000"/>
      <w:spacing w:val="0"/>
      <w:sz w:val="20"/>
    </w:rPr>
  </w:style>
  <w:style w:type="paragraph" w:styleId="Heading4">
    <w:name w:val="heading 4"/>
    <w:basedOn w:val="Subtitle"/>
    <w:next w:val="Normal"/>
    <w:link w:val="Heading4Char"/>
    <w:autoRedefine/>
    <w:uiPriority w:val="9"/>
    <w:unhideWhenUsed/>
    <w:qFormat/>
    <w:rsid w:val="009F484C"/>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6C667D"/>
    <w:pPr>
      <w:widowControl w:val="0"/>
      <w:numPr>
        <w:ilvl w:val="4"/>
        <w:numId w:val="16"/>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6C667D"/>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5A26EB"/>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6308D5"/>
    <w:rPr>
      <w:rFonts w:ascii="Cambria" w:hAnsi="Cambria"/>
      <w:b/>
      <w:color w:val="C00000"/>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9F484C"/>
    <w:rPr>
      <w:rFonts w:ascii="Cambria" w:hAnsi="Cambria" w:cs="Arial"/>
      <w:sz w:val="20"/>
      <w:szCs w:val="20"/>
      <w:lang w:val="sk-SK"/>
    </w:rPr>
  </w:style>
  <w:style w:type="character" w:customStyle="1" w:styleId="Heading5Char">
    <w:name w:val="Heading 5 Char"/>
    <w:basedOn w:val="DefaultParagraphFont"/>
    <w:link w:val="Heading5"/>
    <w:uiPriority w:val="9"/>
    <w:rsid w:val="006C667D"/>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6C667D"/>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5A26EB"/>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paragraph" w:customStyle="1" w:styleId="SAP0">
    <w:name w:val="SAŽP 0"/>
    <w:basedOn w:val="Heading1"/>
    <w:link w:val="SAP0Char"/>
    <w:qFormat/>
    <w:rsid w:val="00274C08"/>
    <w:pPr>
      <w:numPr>
        <w:numId w:val="20"/>
      </w:numPr>
      <w:spacing w:before="360" w:after="360" w:line="276" w:lineRule="auto"/>
      <w:jc w:val="center"/>
    </w:pPr>
    <w:rPr>
      <w:rFonts w:ascii="Proba Pro" w:eastAsia="Times New Roman" w:hAnsi="Proba Pro" w:cs="Times New Roman"/>
      <w:b w:val="0"/>
      <w:spacing w:val="30"/>
      <w:sz w:val="24"/>
      <w:szCs w:val="24"/>
      <w:u w:val="none"/>
    </w:rPr>
  </w:style>
  <w:style w:type="character" w:customStyle="1" w:styleId="SAP0Char">
    <w:name w:val="SAŽP 0 Char"/>
    <w:link w:val="SAP0"/>
    <w:locked/>
    <w:rsid w:val="00274C08"/>
    <w:rPr>
      <w:rFonts w:ascii="Proba Pro" w:eastAsia="Times New Roman" w:hAnsi="Proba Pro" w:cs="Times New Roman"/>
      <w:spacing w:val="3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276916416">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59450022">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gov.sk/jednotny-europsky-dokument-pre-verejne-obstaravanie-602.htm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90D1D37-B383-4192-B26A-28692AB7F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571</TotalTime>
  <Pages>29</Pages>
  <Words>11419</Words>
  <Characters>65089</Characters>
  <Application>Microsoft Office Word</Application>
  <DocSecurity>0</DocSecurity>
  <Lines>542</Lines>
  <Paragraphs>152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76356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 Štrbová</dc:creator>
  <cp:lastModifiedBy>Tomas Uricek</cp:lastModifiedBy>
  <cp:revision>30</cp:revision>
  <cp:lastPrinted>2019-10-31T08:12:00Z</cp:lastPrinted>
  <dcterms:created xsi:type="dcterms:W3CDTF">2020-09-09T13:51:00Z</dcterms:created>
  <dcterms:modified xsi:type="dcterms:W3CDTF">2021-01-21T14:09:00Z</dcterms:modified>
</cp:coreProperties>
</file>